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9B1" w:rsidRDefault="003239B1" w:rsidP="003239B1">
      <w:pPr>
        <w:spacing w:after="0" w:line="240" w:lineRule="auto"/>
        <w:rPr>
          <w:ins w:id="0" w:author="Author"/>
          <w:rFonts w:ascii="Times New Roman" w:eastAsia="Times New Roman" w:hAnsi="Times New Roman" w:cs="Times New Roman"/>
          <w:b/>
          <w:bCs/>
          <w:sz w:val="20"/>
          <w:szCs w:val="20"/>
          <w:lang w:eastAsia="en-GB"/>
        </w:rPr>
      </w:pPr>
      <w:bookmarkStart w:id="1" w:name="_GoBack"/>
      <w:bookmarkEnd w:id="1"/>
      <w:ins w:id="2" w:author="Author">
        <w:r>
          <w:rPr>
            <w:rFonts w:ascii="Times New Roman" w:eastAsia="Times New Roman" w:hAnsi="Times New Roman" w:cs="Times New Roman"/>
            <w:b/>
            <w:bCs/>
            <w:sz w:val="20"/>
            <w:szCs w:val="20"/>
            <w:lang w:eastAsia="en-GB"/>
          </w:rPr>
          <w:t>Annex III</w:t>
        </w:r>
      </w:ins>
    </w:p>
    <w:p w:rsidR="003239B1" w:rsidRDefault="003239B1" w:rsidP="003239B1">
      <w:pPr>
        <w:spacing w:after="0" w:line="240" w:lineRule="auto"/>
        <w:rPr>
          <w:ins w:id="3" w:author="Author"/>
          <w:rFonts w:ascii="Times New Roman" w:eastAsia="Times New Roman" w:hAnsi="Times New Roman" w:cs="Times New Roman"/>
          <w:b/>
          <w:bCs/>
          <w:sz w:val="20"/>
          <w:szCs w:val="20"/>
          <w:lang w:eastAsia="en-GB"/>
        </w:rPr>
      </w:pPr>
    </w:p>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S</w:t>
      </w:r>
      <w:r w:rsidRPr="00E30054">
        <w:rPr>
          <w:rFonts w:ascii="Times New Roman" w:eastAsia="Times New Roman" w:hAnsi="Times New Roman" w:cs="Times New Roman"/>
          <w:b/>
          <w:bCs/>
          <w:sz w:val="20"/>
          <w:szCs w:val="20"/>
          <w:lang w:eastAsia="en-GB"/>
        </w:rPr>
        <w:t>.27.01</w:t>
      </w:r>
      <w:r>
        <w:rPr>
          <w:rFonts w:ascii="Times New Roman" w:eastAsia="Times New Roman" w:hAnsi="Times New Roman" w:cs="Times New Roman"/>
          <w:b/>
          <w:bCs/>
          <w:sz w:val="20"/>
          <w:szCs w:val="20"/>
          <w:lang w:eastAsia="en-GB"/>
        </w:rPr>
        <w:t>.</w:t>
      </w:r>
      <w:r w:rsidRPr="00E30054">
        <w:rPr>
          <w:rFonts w:ascii="Times New Roman" w:eastAsia="Times New Roman" w:hAnsi="Times New Roman" w:cs="Times New Roman"/>
          <w:b/>
          <w:bCs/>
          <w:sz w:val="20"/>
          <w:szCs w:val="20"/>
          <w:lang w:eastAsia="en-GB"/>
        </w:rPr>
        <w:t xml:space="preserve"> - Solvency Capital Requirement - Non-life </w:t>
      </w:r>
      <w:ins w:id="4" w:author="Author">
        <w:r w:rsidR="00260423" w:rsidRPr="00260423">
          <w:rPr>
            <w:rFonts w:ascii="Times New Roman" w:eastAsia="Times New Roman" w:hAnsi="Times New Roman" w:cs="Times New Roman"/>
            <w:b/>
            <w:bCs/>
            <w:sz w:val="20"/>
            <w:szCs w:val="20"/>
            <w:lang w:eastAsia="en-GB"/>
          </w:rPr>
          <w:t>and health</w:t>
        </w:r>
        <w:r w:rsidR="00260423">
          <w:rPr>
            <w:rFonts w:ascii="Times New Roman" w:eastAsia="Times New Roman" w:hAnsi="Times New Roman" w:cs="Times New Roman"/>
            <w:b/>
            <w:bCs/>
            <w:sz w:val="20"/>
            <w:szCs w:val="20"/>
            <w:lang w:eastAsia="en-GB"/>
          </w:rPr>
          <w:t xml:space="preserve"> </w:t>
        </w:r>
        <w:r w:rsidR="00C42466">
          <w:rPr>
            <w:rFonts w:ascii="Times New Roman" w:eastAsia="Times New Roman" w:hAnsi="Times New Roman" w:cs="Times New Roman"/>
            <w:b/>
            <w:bCs/>
            <w:sz w:val="20"/>
            <w:szCs w:val="20"/>
            <w:lang w:eastAsia="en-GB"/>
          </w:rPr>
          <w:t>NSLT</w:t>
        </w:r>
        <w:r w:rsidR="00C42466" w:rsidRPr="00E30054">
          <w:rPr>
            <w:rFonts w:ascii="Times New Roman" w:eastAsia="Times New Roman" w:hAnsi="Times New Roman" w:cs="Times New Roman"/>
            <w:b/>
            <w:bCs/>
            <w:sz w:val="20"/>
            <w:szCs w:val="20"/>
            <w:lang w:eastAsia="en-GB"/>
          </w:rPr>
          <w:t xml:space="preserve"> </w:t>
        </w:r>
      </w:ins>
      <w:r w:rsidRPr="00E30054">
        <w:rPr>
          <w:rFonts w:ascii="Times New Roman" w:eastAsia="Times New Roman" w:hAnsi="Times New Roman" w:cs="Times New Roman"/>
          <w:b/>
          <w:bCs/>
          <w:sz w:val="20"/>
          <w:szCs w:val="20"/>
          <w:lang w:eastAsia="en-GB"/>
        </w:rPr>
        <w:t>catastrophe risk</w:t>
      </w:r>
    </w:p>
    <w:p w:rsidR="006E4A52" w:rsidDel="003239B1" w:rsidRDefault="006E4A52">
      <w:pPr>
        <w:rPr>
          <w:del w:id="5" w:author="Author"/>
        </w:rPr>
      </w:pPr>
    </w:p>
    <w:p w:rsidR="003239B1" w:rsidRDefault="003239B1" w:rsidP="00845CB8">
      <w:pPr>
        <w:spacing w:after="0" w:line="240" w:lineRule="auto"/>
        <w:rPr>
          <w:ins w:id="6" w:author="Author"/>
          <w:rFonts w:ascii="Times New Roman" w:eastAsia="Times New Roman" w:hAnsi="Times New Roman" w:cs="Times New Roman"/>
          <w:b/>
          <w:bCs/>
          <w:sz w:val="20"/>
          <w:szCs w:val="20"/>
          <w:lang w:eastAsia="en-GB"/>
        </w:rPr>
      </w:pPr>
    </w:p>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General comments</w:t>
      </w:r>
      <w:r>
        <w:rPr>
          <w:rFonts w:ascii="Times New Roman" w:eastAsia="Times New Roman" w:hAnsi="Times New Roman" w:cs="Times New Roman"/>
          <w:b/>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p>
    <w:p w:rsidR="00845CB8" w:rsidRPr="005D627F" w:rsidRDefault="00845CB8" w:rsidP="00845CB8">
      <w:pPr>
        <w:spacing w:after="0" w:line="240" w:lineRule="auto"/>
        <w:jc w:val="both"/>
        <w:rPr>
          <w:rFonts w:ascii="Times New Roman" w:eastAsia="Times New Roman" w:hAnsi="Times New Roman" w:cs="Times New Roman"/>
          <w:sz w:val="20"/>
          <w:szCs w:val="20"/>
          <w:lang w:eastAsia="es-ES"/>
        </w:rPr>
      </w:pPr>
      <w:r w:rsidRPr="005D627F">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845CB8" w:rsidRPr="005D627F" w:rsidRDefault="00845CB8" w:rsidP="00845CB8">
      <w:pPr>
        <w:spacing w:after="0" w:line="240" w:lineRule="auto"/>
        <w:jc w:val="both"/>
        <w:rPr>
          <w:rFonts w:ascii="Times New Roman" w:eastAsia="Times New Roman" w:hAnsi="Times New Roman" w:cs="Times New Roman"/>
          <w:sz w:val="20"/>
          <w:szCs w:val="20"/>
          <w:lang w:eastAsia="es-ES"/>
        </w:rPr>
      </w:pPr>
    </w:p>
    <w:p w:rsidR="00845CB8" w:rsidRPr="005D627F" w:rsidRDefault="00845CB8" w:rsidP="00845CB8">
      <w:pPr>
        <w:jc w:val="both"/>
        <w:rPr>
          <w:rFonts w:ascii="Times New Roman" w:hAnsi="Times New Roman" w:cs="Times New Roman"/>
          <w:sz w:val="20"/>
          <w:szCs w:val="20"/>
        </w:rPr>
      </w:pPr>
      <w:r w:rsidRPr="005D627F">
        <w:rPr>
          <w:rFonts w:ascii="Times New Roman" w:hAnsi="Times New Roman" w:cs="Times New Roman"/>
          <w:sz w:val="20"/>
          <w:szCs w:val="20"/>
        </w:rPr>
        <w:t xml:space="preserve">This annex relates to annual submission of information for </w:t>
      </w:r>
      <w:r w:rsidR="00DB72E9">
        <w:rPr>
          <w:rFonts w:ascii="Times New Roman" w:hAnsi="Times New Roman" w:cs="Times New Roman"/>
          <w:sz w:val="20"/>
          <w:szCs w:val="20"/>
        </w:rPr>
        <w:t>groups</w:t>
      </w:r>
      <w:r w:rsidRPr="005D627F">
        <w:rPr>
          <w:rFonts w:ascii="Times New Roman" w:hAnsi="Times New Roman" w:cs="Times New Roman"/>
          <w:sz w:val="20"/>
          <w:szCs w:val="20"/>
        </w:rPr>
        <w:t xml:space="preserve">, ring fenced-funds, matching </w:t>
      </w:r>
      <w:r>
        <w:rPr>
          <w:rFonts w:ascii="Times New Roman" w:hAnsi="Times New Roman" w:cs="Times New Roman"/>
          <w:sz w:val="20"/>
          <w:szCs w:val="20"/>
        </w:rPr>
        <w:t xml:space="preserve">adjustment </w:t>
      </w:r>
      <w:r w:rsidRPr="005D627F">
        <w:rPr>
          <w:rFonts w:ascii="Times New Roman" w:hAnsi="Times New Roman" w:cs="Times New Roman"/>
          <w:sz w:val="20"/>
          <w:szCs w:val="20"/>
        </w:rPr>
        <w:t>portfolios and remaining part.</w:t>
      </w:r>
    </w:p>
    <w:p w:rsidR="00845CB8" w:rsidRPr="005D627F" w:rsidRDefault="00845CB8" w:rsidP="00845CB8">
      <w:pPr>
        <w:jc w:val="both"/>
        <w:rPr>
          <w:rFonts w:ascii="Times New Roman" w:hAnsi="Times New Roman" w:cs="Times New Roman"/>
          <w:sz w:val="20"/>
          <w:szCs w:val="20"/>
        </w:rPr>
      </w:pPr>
      <w:r w:rsidRPr="005D627F">
        <w:rPr>
          <w:rFonts w:ascii="Times New Roman" w:hAnsi="Times New Roman" w:cs="Times New Roman"/>
          <w:sz w:val="20"/>
          <w:szCs w:val="20"/>
        </w:rPr>
        <w:t>T</w:t>
      </w:r>
      <w:del w:id="7" w:author="Author">
        <w:r w:rsidRPr="005D627F" w:rsidDel="003239B1">
          <w:rPr>
            <w:rFonts w:ascii="Times New Roman" w:hAnsi="Times New Roman" w:cs="Times New Roman"/>
            <w:sz w:val="20"/>
            <w:szCs w:val="20"/>
          </w:rPr>
          <w:delText>he variant</w:delText>
        </w:r>
      </w:del>
      <w:ins w:id="8" w:author="Author">
        <w:r w:rsidR="003239B1">
          <w:rPr>
            <w:rFonts w:ascii="Times New Roman" w:hAnsi="Times New Roman" w:cs="Times New Roman"/>
            <w:sz w:val="20"/>
            <w:szCs w:val="20"/>
          </w:rPr>
          <w:t>emplate</w:t>
        </w:r>
      </w:ins>
      <w:r w:rsidRPr="005D627F">
        <w:rPr>
          <w:rFonts w:ascii="Times New Roman" w:hAnsi="Times New Roman" w:cs="Times New Roman"/>
          <w:sz w:val="20"/>
          <w:szCs w:val="20"/>
        </w:rPr>
        <w:t xml:space="preserve"> S.2</w:t>
      </w:r>
      <w:ins w:id="9" w:author="Author">
        <w:r w:rsidR="003239B1">
          <w:rPr>
            <w:rFonts w:ascii="Times New Roman" w:hAnsi="Times New Roman" w:cs="Times New Roman"/>
            <w:sz w:val="20"/>
            <w:szCs w:val="20"/>
          </w:rPr>
          <w:t>7</w:t>
        </w:r>
      </w:ins>
      <w:del w:id="10" w:author="Author">
        <w:r w:rsidRPr="005D627F" w:rsidDel="003239B1">
          <w:rPr>
            <w:rFonts w:ascii="Times New Roman" w:hAnsi="Times New Roman" w:cs="Times New Roman"/>
            <w:sz w:val="20"/>
            <w:szCs w:val="20"/>
          </w:rPr>
          <w:delText>6</w:delText>
        </w:r>
      </w:del>
      <w:r w:rsidRPr="005D627F">
        <w:rPr>
          <w:rFonts w:ascii="Times New Roman" w:hAnsi="Times New Roman" w:cs="Times New Roman"/>
          <w:sz w:val="20"/>
          <w:szCs w:val="20"/>
        </w:rPr>
        <w:t>.0</w:t>
      </w:r>
      <w:del w:id="11" w:author="Author">
        <w:r w:rsidRPr="005D627F" w:rsidDel="003239B1">
          <w:rPr>
            <w:rFonts w:ascii="Times New Roman" w:hAnsi="Times New Roman" w:cs="Times New Roman"/>
            <w:sz w:val="20"/>
            <w:szCs w:val="20"/>
          </w:rPr>
          <w:delText>7</w:delText>
        </w:r>
      </w:del>
      <w:ins w:id="12" w:author="Author">
        <w:r w:rsidR="003239B1">
          <w:rPr>
            <w:rFonts w:ascii="Times New Roman" w:hAnsi="Times New Roman" w:cs="Times New Roman"/>
            <w:sz w:val="20"/>
            <w:szCs w:val="20"/>
          </w:rPr>
          <w:t>1</w:t>
        </w:r>
      </w:ins>
      <w:del w:id="13" w:author="Author">
        <w:r w:rsidRPr="005D627F" w:rsidDel="003239B1">
          <w:rPr>
            <w:rFonts w:ascii="Times New Roman" w:hAnsi="Times New Roman" w:cs="Times New Roman"/>
            <w:sz w:val="20"/>
            <w:szCs w:val="20"/>
          </w:rPr>
          <w:delText>.l</w:delText>
        </w:r>
      </w:del>
      <w:r w:rsidRPr="005D627F">
        <w:rPr>
          <w:rFonts w:ascii="Times New Roman" w:hAnsi="Times New Roman" w:cs="Times New Roman"/>
          <w:sz w:val="20"/>
          <w:szCs w:val="20"/>
        </w:rPr>
        <w:t xml:space="preserve"> has to be filled in for each ring-fenced fund (RFF), each matching adjustment portfolio (MAP) and for the remaining part. However, where a RFF/MAP includes a MAP/RF</w:t>
      </w:r>
      <w:r w:rsidR="00AB57AB">
        <w:rPr>
          <w:rFonts w:ascii="Times New Roman" w:hAnsi="Times New Roman" w:cs="Times New Roman"/>
          <w:sz w:val="20"/>
          <w:szCs w:val="20"/>
        </w:rPr>
        <w:t>F</w:t>
      </w:r>
      <w:r w:rsidRPr="005D627F">
        <w:rPr>
          <w:rFonts w:ascii="Times New Roman" w:hAnsi="Times New Roman" w:cs="Times New Roman"/>
          <w:sz w:val="20"/>
          <w:szCs w:val="20"/>
        </w:rPr>
        <w:t xml:space="preserve"> embedded, the fund should be treated as different funds. This template should be reported for all sub-funds of a material RFF/MAP as identified in the second table of S.01.03.</w:t>
      </w:r>
    </w:p>
    <w:p w:rsidR="003239B1" w:rsidRPr="005B20E8" w:rsidRDefault="003239B1" w:rsidP="003239B1">
      <w:pPr>
        <w:jc w:val="both"/>
        <w:rPr>
          <w:ins w:id="14" w:author="Author"/>
          <w:rFonts w:ascii="Times New Roman" w:hAnsi="Times New Roman" w:cs="Times New Roman"/>
          <w:sz w:val="20"/>
          <w:szCs w:val="20"/>
        </w:rPr>
      </w:pPr>
      <w:ins w:id="15" w:author="Author">
        <w:r w:rsidRPr="00A14BBB">
          <w:rPr>
            <w:rFonts w:ascii="Times New Roman" w:hAnsi="Times New Roman" w:cs="Times New Roman"/>
            <w:sz w:val="20"/>
            <w:szCs w:val="20"/>
            <w:rPrChange w:id="16" w:author="Author">
              <w:rPr>
                <w:rFonts w:ascii="Times New Roman" w:hAnsi="Times New Roman" w:cs="Times New Roman"/>
                <w:sz w:val="20"/>
                <w:szCs w:val="20"/>
                <w:highlight w:val="yellow"/>
              </w:rPr>
            </w:rPrChange>
          </w:rPr>
          <w:t xml:space="preserve">Template SR.27.01 is only applicable in relation to RFF/MAP from undertakings consolidated according to Article 335(1)(a), (b) and (c) of Delegated Regulation </w:t>
        </w:r>
        <w:r w:rsidR="00FC7A9C" w:rsidRPr="00A14BBB">
          <w:rPr>
            <w:rFonts w:ascii="Times New Roman" w:hAnsi="Times New Roman" w:cs="Times New Roman"/>
            <w:sz w:val="20"/>
            <w:szCs w:val="20"/>
            <w:rPrChange w:id="17" w:author="Author">
              <w:rPr>
                <w:rFonts w:ascii="Times New Roman" w:hAnsi="Times New Roman" w:cs="Times New Roman"/>
                <w:sz w:val="20"/>
                <w:szCs w:val="20"/>
                <w:highlight w:val="yellow"/>
              </w:rPr>
            </w:rPrChange>
          </w:rPr>
          <w:t xml:space="preserve">(EU) </w:t>
        </w:r>
        <w:r w:rsidRPr="00A14BBB">
          <w:rPr>
            <w:rFonts w:ascii="Times New Roman" w:hAnsi="Times New Roman" w:cs="Times New Roman"/>
            <w:sz w:val="20"/>
            <w:szCs w:val="20"/>
            <w:rPrChange w:id="18" w:author="Author">
              <w:rPr>
                <w:rFonts w:ascii="Times New Roman" w:hAnsi="Times New Roman" w:cs="Times New Roman"/>
                <w:sz w:val="20"/>
                <w:szCs w:val="20"/>
                <w:highlight w:val="yellow"/>
              </w:rPr>
            </w:rPrChange>
          </w:rPr>
          <w:t>2015/35, when method 1 (Accounting consolidation-based method) is used, either exclusively or in combination with method 2 (Deduction and aggregation method).</w:t>
        </w:r>
      </w:ins>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Th</w:t>
      </w:r>
      <w:r>
        <w:rPr>
          <w:rFonts w:ascii="Times New Roman" w:eastAsia="Times New Roman" w:hAnsi="Times New Roman" w:cs="Times New Roman"/>
          <w:bCs/>
          <w:sz w:val="20"/>
          <w:szCs w:val="20"/>
          <w:lang w:eastAsia="en-GB"/>
        </w:rPr>
        <w:t>is</w:t>
      </w:r>
      <w:r w:rsidRPr="00E30054">
        <w:rPr>
          <w:rFonts w:ascii="Times New Roman" w:eastAsia="Times New Roman" w:hAnsi="Times New Roman" w:cs="Times New Roman"/>
          <w:bCs/>
          <w:sz w:val="20"/>
          <w:szCs w:val="20"/>
          <w:lang w:eastAsia="en-GB"/>
        </w:rPr>
        <w:t xml:space="preserve"> template is designed to allow an understanding of how the catastrophe risk module of the SCR has been calculated and what are the main drivers.</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w:t>
      </w:r>
      <w:ins w:id="19" w:author="Author">
        <w:r w:rsidR="003239B1">
          <w:rPr>
            <w:rFonts w:ascii="Times New Roman" w:eastAsia="Times New Roman" w:hAnsi="Times New Roman" w:cs="Times New Roman"/>
            <w:bCs/>
            <w:sz w:val="20"/>
            <w:szCs w:val="20"/>
            <w:lang w:eastAsia="en-GB"/>
          </w:rPr>
          <w:t xml:space="preserve"> of Annex II</w:t>
        </w:r>
      </w:ins>
      <w:r w:rsidRPr="00E30054">
        <w:rPr>
          <w:rFonts w:ascii="Times New Roman" w:eastAsia="Times New Roman" w:hAnsi="Times New Roman" w:cs="Times New Roman"/>
          <w:bCs/>
          <w:sz w:val="20"/>
          <w:szCs w:val="20"/>
          <w:lang w:eastAsia="en-GB"/>
        </w:rPr>
        <w:t>) and Outgoing reinsurance program in the next reporting year (S.30.03 and S.30.04</w:t>
      </w:r>
      <w:ins w:id="20" w:author="Author">
        <w:r w:rsidR="003239B1">
          <w:rPr>
            <w:rFonts w:ascii="Times New Roman" w:eastAsia="Times New Roman" w:hAnsi="Times New Roman" w:cs="Times New Roman"/>
            <w:bCs/>
            <w:sz w:val="20"/>
            <w:szCs w:val="20"/>
            <w:lang w:eastAsia="en-GB"/>
          </w:rPr>
          <w:t xml:space="preserve"> of Annex II</w:t>
        </w:r>
      </w:ins>
      <w:r w:rsidRPr="00E30054">
        <w:rPr>
          <w:rFonts w:ascii="Times New Roman" w:eastAsia="Times New Roman" w:hAnsi="Times New Roman" w:cs="Times New Roman"/>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 xml:space="preserve">Undertakings need to estimate their recoveries from risk mitigation in line with the </w:t>
      </w:r>
      <w:r w:rsidR="00AB57AB">
        <w:rPr>
          <w:rFonts w:ascii="Times New Roman" w:eastAsia="Times New Roman" w:hAnsi="Times New Roman" w:cs="Times New Roman"/>
          <w:bCs/>
          <w:sz w:val="20"/>
          <w:szCs w:val="20"/>
          <w:lang w:eastAsia="en-GB"/>
        </w:rPr>
        <w:t xml:space="preserve">Directive 2009/138/EC, </w:t>
      </w:r>
      <w:ins w:id="21" w:author="Author">
        <w:r w:rsidR="003239B1">
          <w:rPr>
            <w:rFonts w:ascii="Times New Roman" w:eastAsia="Times New Roman" w:hAnsi="Times New Roman" w:cs="Times New Roman"/>
            <w:sz w:val="20"/>
            <w:szCs w:val="20"/>
            <w:lang w:eastAsia="es-ES"/>
          </w:rPr>
          <w:t xml:space="preserve">Delegated Regulation </w:t>
        </w:r>
        <w:r w:rsidR="00FC7A9C">
          <w:rPr>
            <w:rFonts w:ascii="Times New Roman" w:eastAsia="Times New Roman" w:hAnsi="Times New Roman" w:cs="Times New Roman"/>
            <w:sz w:val="20"/>
            <w:szCs w:val="20"/>
            <w:lang w:eastAsia="es-ES"/>
          </w:rPr>
          <w:t xml:space="preserve">(EU) </w:t>
        </w:r>
        <w:r w:rsidR="003239B1">
          <w:rPr>
            <w:rFonts w:ascii="Times New Roman" w:eastAsia="Times New Roman" w:hAnsi="Times New Roman" w:cs="Times New Roman"/>
            <w:sz w:val="20"/>
            <w:szCs w:val="20"/>
            <w:lang w:eastAsia="es-ES"/>
          </w:rPr>
          <w:t>2015/35</w:t>
        </w:r>
        <w:r w:rsidR="003239B1">
          <w:rPr>
            <w:rFonts w:ascii="Times New Roman" w:eastAsia="Times New Roman" w:hAnsi="Times New Roman" w:cs="Times New Roman"/>
            <w:bCs/>
            <w:sz w:val="20"/>
            <w:szCs w:val="20"/>
            <w:lang w:eastAsia="en-GB"/>
          </w:rPr>
          <w:t xml:space="preserve"> </w:t>
        </w:r>
      </w:ins>
      <w:del w:id="22" w:author="Author">
        <w:r w:rsidR="001F160E" w:rsidDel="003239B1">
          <w:rPr>
            <w:rFonts w:ascii="Times New Roman" w:eastAsia="Times New Roman" w:hAnsi="Times New Roman" w:cs="Times New Roman"/>
            <w:sz w:val="20"/>
            <w:szCs w:val="20"/>
            <w:lang w:eastAsia="es-ES"/>
          </w:rPr>
          <w:delText>Implementing measures</w:delText>
        </w:r>
        <w:r w:rsidR="00AB57AB" w:rsidDel="003239B1">
          <w:rPr>
            <w:rFonts w:ascii="Times New Roman" w:eastAsia="Times New Roman" w:hAnsi="Times New Roman" w:cs="Times New Roman"/>
            <w:bCs/>
            <w:sz w:val="20"/>
            <w:szCs w:val="20"/>
            <w:lang w:eastAsia="en-GB"/>
          </w:rPr>
          <w:delText xml:space="preserve"> </w:delText>
        </w:r>
      </w:del>
      <w:r w:rsidR="00AB57AB">
        <w:rPr>
          <w:rFonts w:ascii="Times New Roman" w:eastAsia="Times New Roman" w:hAnsi="Times New Roman" w:cs="Times New Roman"/>
          <w:bCs/>
          <w:sz w:val="20"/>
          <w:szCs w:val="20"/>
          <w:lang w:eastAsia="en-GB"/>
        </w:rPr>
        <w:t>and any relevant technical sta</w:t>
      </w:r>
      <w:r w:rsidRPr="00E30054">
        <w:rPr>
          <w:rFonts w:ascii="Times New Roman" w:eastAsia="Times New Roman" w:hAnsi="Times New Roman" w:cs="Times New Roman"/>
          <w:bCs/>
          <w:sz w:val="20"/>
          <w:szCs w:val="20"/>
          <w:lang w:eastAsia="en-GB"/>
        </w:rPr>
        <w:t xml:space="preserve">ndard. Undertakings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complete the catastrophe reporting template </w:t>
      </w:r>
      <w:r w:rsidR="00AB57AB" w:rsidRPr="00E30054">
        <w:rPr>
          <w:rFonts w:ascii="Times New Roman" w:eastAsia="Times New Roman" w:hAnsi="Times New Roman" w:cs="Times New Roman"/>
          <w:bCs/>
          <w:sz w:val="20"/>
          <w:szCs w:val="20"/>
          <w:lang w:eastAsia="en-GB"/>
        </w:rPr>
        <w:t xml:space="preserve">only </w:t>
      </w:r>
      <w:r w:rsidRPr="00E30054">
        <w:rPr>
          <w:rFonts w:ascii="Times New Roman" w:eastAsia="Times New Roman" w:hAnsi="Times New Roman" w:cs="Times New Roman"/>
          <w:bCs/>
          <w:sz w:val="20"/>
          <w:szCs w:val="20"/>
          <w:lang w:eastAsia="en-GB"/>
        </w:rPr>
        <w:t>to the granularity required to perform this calculation.</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Under the non–life</w:t>
      </w:r>
      <w:ins w:id="23" w:author="Author">
        <w:r w:rsidR="00C42466" w:rsidRPr="00C42466">
          <w:rPr>
            <w:rFonts w:ascii="Times New Roman" w:eastAsia="Times New Roman" w:hAnsi="Times New Roman" w:cs="Times New Roman"/>
            <w:bCs/>
            <w:sz w:val="20"/>
            <w:szCs w:val="20"/>
            <w:lang w:eastAsia="en-GB"/>
          </w:rPr>
          <w:t xml:space="preserve"> </w:t>
        </w:r>
        <w:r w:rsidR="00C42466">
          <w:rPr>
            <w:rFonts w:ascii="Times New Roman" w:eastAsia="Times New Roman" w:hAnsi="Times New Roman" w:cs="Times New Roman"/>
            <w:bCs/>
            <w:sz w:val="20"/>
            <w:szCs w:val="20"/>
            <w:lang w:eastAsia="en-GB"/>
          </w:rPr>
          <w:t>and health</w:t>
        </w:r>
      </w:ins>
      <w:r w:rsidRPr="00E30054">
        <w:rPr>
          <w:rFonts w:ascii="Times New Roman" w:eastAsia="Times New Roman" w:hAnsi="Times New Roman" w:cs="Times New Roman"/>
          <w:bCs/>
          <w:sz w:val="20"/>
          <w:szCs w:val="20"/>
          <w:lang w:eastAsia="en-GB"/>
        </w:rPr>
        <w:t xml:space="preserve"> underwriting risk module</w:t>
      </w:r>
      <w:ins w:id="24" w:author="Author">
        <w:r w:rsidR="003239B1">
          <w:rPr>
            <w:rFonts w:ascii="Times New Roman" w:eastAsia="Times New Roman" w:hAnsi="Times New Roman" w:cs="Times New Roman"/>
            <w:bCs/>
            <w:sz w:val="20"/>
            <w:szCs w:val="20"/>
            <w:lang w:eastAsia="en-GB"/>
          </w:rPr>
          <w:t>s</w:t>
        </w:r>
      </w:ins>
      <w:r w:rsidRPr="00E30054">
        <w:rPr>
          <w:rFonts w:ascii="Times New Roman" w:eastAsia="Times New Roman" w:hAnsi="Times New Roman" w:cs="Times New Roman"/>
          <w:bCs/>
          <w:sz w:val="20"/>
          <w:szCs w:val="20"/>
          <w:lang w:eastAsia="en-GB"/>
        </w:rPr>
        <w:t xml:space="preserve">, catastrophe risk is defined as the risk of loss, or of adverse change in the value of insurance liabilities, resulting from significant uncertainty of pricing and provisioning assumptions related to extreme or exceptional events as set out in Article 105 (2b) </w:t>
      </w:r>
      <w:ins w:id="25" w:author="Author">
        <w:r w:rsidR="00C42466">
          <w:rPr>
            <w:rFonts w:ascii="Times New Roman" w:eastAsia="Times New Roman" w:hAnsi="Times New Roman" w:cs="Times New Roman"/>
            <w:bCs/>
            <w:sz w:val="20"/>
            <w:szCs w:val="20"/>
            <w:lang w:eastAsia="en-GB"/>
          </w:rPr>
          <w:t>and (4c)</w:t>
        </w:r>
        <w:r w:rsidR="00C42466" w:rsidRPr="00E30054">
          <w:rPr>
            <w:rFonts w:ascii="Times New Roman" w:eastAsia="Times New Roman" w:hAnsi="Times New Roman" w:cs="Times New Roman"/>
            <w:bCs/>
            <w:sz w:val="20"/>
            <w:szCs w:val="20"/>
            <w:lang w:eastAsia="en-GB"/>
          </w:rPr>
          <w:t xml:space="preserve"> </w:t>
        </w:r>
      </w:ins>
      <w:r w:rsidRPr="00E30054">
        <w:rPr>
          <w:rFonts w:ascii="Times New Roman" w:eastAsia="Times New Roman" w:hAnsi="Times New Roman" w:cs="Times New Roman"/>
          <w:bCs/>
          <w:sz w:val="20"/>
          <w:szCs w:val="20"/>
          <w:lang w:eastAsia="en-GB"/>
        </w:rPr>
        <w:t>of the Directive</w:t>
      </w:r>
      <w:r w:rsidR="00AB57AB">
        <w:rPr>
          <w:rFonts w:ascii="Times New Roman" w:eastAsia="Times New Roman" w:hAnsi="Times New Roman" w:cs="Times New Roman"/>
          <w:bCs/>
          <w:sz w:val="20"/>
          <w:szCs w:val="20"/>
          <w:lang w:eastAsia="en-GB"/>
        </w:rPr>
        <w:t xml:space="preserve"> 2009/138/EC</w:t>
      </w:r>
      <w:r w:rsidRPr="00E30054">
        <w:rPr>
          <w:rFonts w:ascii="Times New Roman" w:eastAsia="Times New Roman" w:hAnsi="Times New Roman" w:cs="Times New Roman"/>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w:t>
      </w:r>
      <w:r w:rsidR="00AB57AB">
        <w:rPr>
          <w:rFonts w:ascii="Times New Roman" w:eastAsia="Times New Roman" w:hAnsi="Times New Roman" w:cs="Times New Roman"/>
          <w:bCs/>
          <w:sz w:val="20"/>
          <w:szCs w:val="20"/>
          <w:lang w:eastAsia="en-GB"/>
        </w:rPr>
        <w:t xml:space="preserve"> of technical provisions</w:t>
      </w:r>
      <w:r w:rsidRPr="00E30054">
        <w:rPr>
          <w:rFonts w:ascii="Times New Roman" w:eastAsia="Times New Roman" w:hAnsi="Times New Roman" w:cs="Times New Roman"/>
          <w:bCs/>
          <w:sz w:val="20"/>
          <w:szCs w:val="20"/>
          <w:lang w:eastAsia="en-GB"/>
        </w:rPr>
        <w:t xml:space="preserve">. The default value of the risk mitigation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be reported </w:t>
      </w:r>
      <w:r w:rsidR="00AB57AB">
        <w:rPr>
          <w:rFonts w:ascii="Times New Roman" w:eastAsia="Times New Roman" w:hAnsi="Times New Roman" w:cs="Times New Roman"/>
          <w:bCs/>
          <w:sz w:val="20"/>
          <w:szCs w:val="20"/>
          <w:lang w:eastAsia="en-GB"/>
        </w:rPr>
        <w:t xml:space="preserve">as a </w:t>
      </w:r>
      <w:r w:rsidRPr="00E30054">
        <w:rPr>
          <w:rFonts w:ascii="Times New Roman" w:eastAsia="Times New Roman" w:hAnsi="Times New Roman" w:cs="Times New Roman"/>
          <w:bCs/>
          <w:sz w:val="20"/>
          <w:szCs w:val="20"/>
          <w:lang w:eastAsia="en-GB"/>
        </w:rPr>
        <w:t>positive</w:t>
      </w:r>
      <w:r w:rsidR="00AB57AB">
        <w:rPr>
          <w:rFonts w:ascii="Times New Roman" w:eastAsia="Times New Roman" w:hAnsi="Times New Roman" w:cs="Times New Roman"/>
          <w:bCs/>
          <w:sz w:val="20"/>
          <w:szCs w:val="20"/>
          <w:lang w:eastAsia="en-GB"/>
        </w:rPr>
        <w:t xml:space="preserve"> value in order to be deducted</w:t>
      </w:r>
      <w:r w:rsidRPr="00E30054">
        <w:rPr>
          <w:rFonts w:ascii="Times New Roman" w:eastAsia="Times New Roman" w:hAnsi="Times New Roman" w:cs="Times New Roman"/>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Default="00845CB8" w:rsidP="00845CB8">
      <w:pPr>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 xml:space="preserve">In case the diversification effect reduces the capital requirement the default value of the diversification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be reported </w:t>
      </w:r>
      <w:r w:rsidR="00AB57AB">
        <w:rPr>
          <w:rFonts w:ascii="Times New Roman" w:eastAsia="Times New Roman" w:hAnsi="Times New Roman" w:cs="Times New Roman"/>
          <w:bCs/>
          <w:sz w:val="20"/>
          <w:szCs w:val="20"/>
          <w:lang w:eastAsia="en-GB"/>
        </w:rPr>
        <w:t xml:space="preserve">as a </w:t>
      </w:r>
      <w:r w:rsidRPr="00E30054">
        <w:rPr>
          <w:rFonts w:ascii="Times New Roman" w:eastAsia="Times New Roman" w:hAnsi="Times New Roman" w:cs="Times New Roman"/>
          <w:bCs/>
          <w:sz w:val="20"/>
          <w:szCs w:val="20"/>
          <w:lang w:eastAsia="en-GB"/>
        </w:rPr>
        <w:t>negative</w:t>
      </w:r>
      <w:r w:rsidR="00AB57AB">
        <w:rPr>
          <w:rFonts w:ascii="Times New Roman" w:eastAsia="Times New Roman" w:hAnsi="Times New Roman" w:cs="Times New Roman"/>
          <w:bCs/>
          <w:sz w:val="20"/>
          <w:szCs w:val="20"/>
          <w:lang w:eastAsia="en-GB"/>
        </w:rPr>
        <w:t xml:space="preserve"> value</w:t>
      </w:r>
      <w:r w:rsidRPr="00E30054">
        <w:rPr>
          <w:rFonts w:ascii="Times New Roman" w:eastAsia="Times New Roman" w:hAnsi="Times New Roman" w:cs="Times New Roman"/>
          <w:bCs/>
          <w:sz w:val="20"/>
          <w:szCs w:val="20"/>
          <w:lang w:eastAsia="en-GB"/>
        </w:rPr>
        <w:t>.</w:t>
      </w:r>
    </w:p>
    <w:p w:rsidR="00DB72E9" w:rsidRPr="00C31C12" w:rsidRDefault="00DB72E9" w:rsidP="00DB72E9">
      <w:pPr>
        <w:jc w:val="both"/>
        <w:rPr>
          <w:rFonts w:ascii="Times New Roman" w:hAnsi="Times New Roman" w:cs="Times New Roman"/>
          <w:sz w:val="20"/>
          <w:szCs w:val="20"/>
        </w:rPr>
      </w:pPr>
      <w:r w:rsidRPr="00C31C12">
        <w:rPr>
          <w:rFonts w:ascii="Times New Roman" w:hAnsi="Times New Roman" w:cs="Times New Roman"/>
          <w:sz w:val="20"/>
          <w:szCs w:val="20"/>
        </w:rPr>
        <w:t xml:space="preserve">For group reporting the following specific requirements shall be met: </w:t>
      </w:r>
    </w:p>
    <w:p w:rsidR="00DB72E9" w:rsidRPr="00C31C12" w:rsidRDefault="00DB72E9" w:rsidP="00DB72E9">
      <w:pPr>
        <w:pStyle w:val="ListParagraph"/>
        <w:numPr>
          <w:ilvl w:val="0"/>
          <w:numId w:val="1"/>
        </w:numPr>
        <w:spacing w:after="160" w:line="254" w:lineRule="auto"/>
        <w:jc w:val="both"/>
        <w:rPr>
          <w:rFonts w:ascii="Times New Roman" w:hAnsi="Times New Roman" w:cs="Times New Roman"/>
          <w:sz w:val="20"/>
          <w:szCs w:val="20"/>
        </w:rPr>
      </w:pPr>
      <w:r w:rsidRPr="00C31C12">
        <w:rPr>
          <w:rFonts w:ascii="Times New Roman" w:hAnsi="Times New Roman" w:cs="Times New Roman"/>
          <w:sz w:val="20"/>
          <w:szCs w:val="20"/>
        </w:rPr>
        <w:t xml:space="preserve">This information is applicable when method 1 as defined in Article 230 of  </w:t>
      </w:r>
      <w:r w:rsidR="001F160E">
        <w:rPr>
          <w:rFonts w:ascii="Times New Roman" w:eastAsia="Times New Roman" w:hAnsi="Times New Roman" w:cs="Times New Roman"/>
          <w:sz w:val="20"/>
          <w:szCs w:val="20"/>
          <w:lang w:eastAsia="es-ES"/>
        </w:rPr>
        <w:t>Directive 2009/138/EC</w:t>
      </w:r>
      <w:r w:rsidRPr="00C31C12">
        <w:rPr>
          <w:rFonts w:ascii="Times New Roman" w:hAnsi="Times New Roman" w:cs="Times New Roman"/>
          <w:sz w:val="20"/>
          <w:szCs w:val="20"/>
        </w:rPr>
        <w:t xml:space="preserve">  is  used,  either  exclusively  or  in  combination with method 2 as defined in Article 233 of </w:t>
      </w:r>
      <w:r w:rsidR="001F160E">
        <w:rPr>
          <w:rFonts w:ascii="Times New Roman" w:eastAsia="Times New Roman" w:hAnsi="Times New Roman" w:cs="Times New Roman"/>
          <w:sz w:val="20"/>
          <w:szCs w:val="20"/>
          <w:lang w:eastAsia="es-ES"/>
        </w:rPr>
        <w:t>Directive 2009/138/EC</w:t>
      </w:r>
      <w:r w:rsidRPr="00C31C12">
        <w:rPr>
          <w:rFonts w:ascii="Times New Roman" w:hAnsi="Times New Roman" w:cs="Times New Roman"/>
          <w:sz w:val="20"/>
          <w:szCs w:val="20"/>
        </w:rPr>
        <w:t xml:space="preserve">; </w:t>
      </w:r>
    </w:p>
    <w:p w:rsidR="00DB72E9" w:rsidRPr="00C31C12" w:rsidRDefault="00DB72E9" w:rsidP="00DB72E9">
      <w:pPr>
        <w:pStyle w:val="ListParagraph"/>
        <w:numPr>
          <w:ilvl w:val="0"/>
          <w:numId w:val="1"/>
        </w:numPr>
        <w:spacing w:after="160" w:line="254" w:lineRule="auto"/>
        <w:jc w:val="both"/>
        <w:rPr>
          <w:rFonts w:ascii="Times New Roman" w:hAnsi="Times New Roman" w:cs="Times New Roman"/>
          <w:sz w:val="20"/>
          <w:szCs w:val="20"/>
        </w:rPr>
      </w:pPr>
      <w:r w:rsidRPr="00C31C12">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001F160E">
        <w:rPr>
          <w:rFonts w:ascii="Times New Roman" w:eastAsia="Times New Roman" w:hAnsi="Times New Roman" w:cs="Times New Roman"/>
          <w:sz w:val="20"/>
          <w:szCs w:val="20"/>
          <w:lang w:eastAsia="es-ES"/>
        </w:rPr>
        <w:t>Directive 2009/138/EC</w:t>
      </w:r>
      <w:r w:rsidRPr="00C31C12">
        <w:rPr>
          <w:rFonts w:ascii="Times New Roman" w:hAnsi="Times New Roman" w:cs="Times New Roman"/>
          <w:sz w:val="20"/>
          <w:szCs w:val="20"/>
        </w:rPr>
        <w:t xml:space="preserve">, and; </w:t>
      </w:r>
    </w:p>
    <w:p w:rsidR="00DB72E9" w:rsidRPr="00C31C12" w:rsidRDefault="00DB72E9" w:rsidP="00DB72E9">
      <w:pPr>
        <w:pStyle w:val="ListParagraph"/>
        <w:numPr>
          <w:ilvl w:val="0"/>
          <w:numId w:val="1"/>
        </w:numPr>
        <w:spacing w:after="160" w:line="254" w:lineRule="auto"/>
        <w:jc w:val="both"/>
        <w:rPr>
          <w:rFonts w:ascii="Times New Roman" w:hAnsi="Times New Roman" w:cs="Times New Roman"/>
          <w:sz w:val="20"/>
          <w:szCs w:val="20"/>
        </w:rPr>
      </w:pPr>
      <w:r w:rsidRPr="00C31C12">
        <w:rPr>
          <w:rFonts w:ascii="Times New Roman" w:hAnsi="Times New Roman" w:cs="Times New Roman"/>
          <w:sz w:val="20"/>
          <w:szCs w:val="20"/>
        </w:rPr>
        <w:t xml:space="preserve">This information does not apply to groups when method 2 as defined in Article 233 of </w:t>
      </w:r>
      <w:r w:rsidR="001F160E">
        <w:rPr>
          <w:rFonts w:ascii="Times New Roman" w:eastAsia="Times New Roman" w:hAnsi="Times New Roman" w:cs="Times New Roman"/>
          <w:sz w:val="20"/>
          <w:szCs w:val="20"/>
          <w:lang w:eastAsia="es-ES"/>
        </w:rPr>
        <w:t>Directive 2009/138/EC</w:t>
      </w:r>
      <w:r w:rsidRPr="00C31C12">
        <w:rPr>
          <w:rFonts w:ascii="Times New Roman" w:hAnsi="Times New Roman" w:cs="Times New Roman"/>
          <w:sz w:val="20"/>
          <w:szCs w:val="20"/>
        </w:rPr>
        <w:t xml:space="preserve"> is being used exclusively.</w:t>
      </w:r>
    </w:p>
    <w:tbl>
      <w:tblPr>
        <w:tblStyle w:val="TableGrid"/>
        <w:tblW w:w="0" w:type="auto"/>
        <w:tblLayout w:type="fixed"/>
        <w:tblLook w:val="04A0" w:firstRow="1" w:lastRow="0" w:firstColumn="1" w:lastColumn="0" w:noHBand="0" w:noVBand="1"/>
      </w:tblPr>
      <w:tblGrid>
        <w:gridCol w:w="1951"/>
        <w:gridCol w:w="2552"/>
        <w:gridCol w:w="4739"/>
        <w:tblGridChange w:id="26">
          <w:tblGrid>
            <w:gridCol w:w="1951"/>
            <w:gridCol w:w="2552"/>
            <w:gridCol w:w="4739"/>
          </w:tblGrid>
        </w:tblGridChange>
      </w:tblGrid>
      <w:tr w:rsidR="00E06000" w:rsidTr="00AB57AB">
        <w:tc>
          <w:tcPr>
            <w:tcW w:w="1951" w:type="dxa"/>
          </w:tcPr>
          <w:p w:rsidR="00E06000" w:rsidRDefault="00E06000" w:rsidP="00310F34">
            <w:pPr>
              <w:rPr>
                <w:rFonts w:ascii="Times New Roman" w:hAnsi="Times New Roman" w:cs="Times New Roman"/>
                <w:sz w:val="20"/>
                <w:szCs w:val="20"/>
              </w:rPr>
            </w:pPr>
            <w:r w:rsidRPr="005D627F">
              <w:rPr>
                <w:rFonts w:ascii="Times New Roman" w:hAnsi="Times New Roman" w:cs="Times New Roman"/>
                <w:sz w:val="20"/>
                <w:szCs w:val="20"/>
              </w:rPr>
              <w:lastRenderedPageBreak/>
              <w:t>Z0010</w:t>
            </w:r>
          </w:p>
          <w:p w:rsidR="00E06000" w:rsidRPr="005D627F" w:rsidRDefault="00E06000" w:rsidP="00310F34">
            <w:pPr>
              <w:rPr>
                <w:rFonts w:ascii="Times New Roman" w:hAnsi="Times New Roman" w:cs="Times New Roman"/>
                <w:sz w:val="20"/>
                <w:szCs w:val="20"/>
              </w:rPr>
            </w:pPr>
            <w:r>
              <w:rPr>
                <w:rFonts w:ascii="Times New Roman" w:hAnsi="Times New Roman" w:cs="Times New Roman"/>
                <w:sz w:val="20"/>
                <w:szCs w:val="20"/>
              </w:rPr>
              <w:t>(A001)</w:t>
            </w:r>
          </w:p>
        </w:tc>
        <w:tc>
          <w:tcPr>
            <w:tcW w:w="2552" w:type="dxa"/>
          </w:tcPr>
          <w:p w:rsidR="00E06000" w:rsidRPr="00244BD1" w:rsidRDefault="00E06000" w:rsidP="00310F34">
            <w:pPr>
              <w:rPr>
                <w:rFonts w:ascii="Times New Roman" w:eastAsia="Times New Roman" w:hAnsi="Times New Roman" w:cs="Times New Roman"/>
                <w:sz w:val="20"/>
                <w:szCs w:val="20"/>
                <w:lang w:eastAsia="es-ES"/>
              </w:rPr>
            </w:pPr>
            <w:r w:rsidRPr="00244BD1">
              <w:rPr>
                <w:rFonts w:ascii="Times New Roman" w:eastAsia="Times New Roman" w:hAnsi="Times New Roman" w:cs="Times New Roman"/>
                <w:sz w:val="20"/>
                <w:szCs w:val="20"/>
                <w:lang w:eastAsia="es-ES"/>
              </w:rPr>
              <w:t xml:space="preserve">Article 112 </w:t>
            </w:r>
          </w:p>
        </w:tc>
        <w:tc>
          <w:tcPr>
            <w:tcW w:w="4739" w:type="dxa"/>
          </w:tcPr>
          <w:p w:rsidR="00E06000" w:rsidRPr="00244BD1" w:rsidRDefault="00E06000" w:rsidP="00310F34">
            <w:pPr>
              <w:rPr>
                <w:rFonts w:ascii="Times New Roman" w:eastAsia="Times New Roman" w:hAnsi="Times New Roman" w:cs="Times New Roman"/>
                <w:sz w:val="20"/>
                <w:szCs w:val="20"/>
                <w:lang w:eastAsia="es-ES"/>
              </w:rPr>
            </w:pPr>
            <w:r w:rsidRPr="00244BD1">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w:t>
            </w:r>
            <w:r>
              <w:rPr>
                <w:rFonts w:ascii="Times New Roman" w:eastAsia="Times New Roman" w:hAnsi="Times New Roman" w:cs="Times New Roman"/>
                <w:sz w:val="20"/>
                <w:szCs w:val="20"/>
                <w:lang w:eastAsia="es-ES"/>
              </w:rPr>
              <w:t xml:space="preserve"> </w:t>
            </w:r>
            <w:r w:rsidRPr="00244BD1">
              <w:rPr>
                <w:rFonts w:ascii="Times New Roman" w:eastAsia="Times New Roman" w:hAnsi="Times New Roman" w:cs="Times New Roman"/>
                <w:sz w:val="20"/>
                <w:szCs w:val="20"/>
                <w:lang w:eastAsia="es-ES"/>
              </w:rPr>
              <w:t>One of the options in the following closed list shall be used:</w:t>
            </w:r>
          </w:p>
          <w:p w:rsidR="00E06000" w:rsidRDefault="00E06000" w:rsidP="00310F34">
            <w:pPr>
              <w:rPr>
                <w:rFonts w:ascii="Times New Roman" w:eastAsia="Times New Roman" w:hAnsi="Times New Roman" w:cs="Times New Roman"/>
                <w:sz w:val="20"/>
                <w:szCs w:val="20"/>
                <w:lang w:eastAsia="es-ES"/>
              </w:rPr>
            </w:pPr>
            <w:r w:rsidRPr="00411A82">
              <w:rPr>
                <w:rFonts w:ascii="Times New Roman" w:eastAsia="Times New Roman" w:hAnsi="Times New Roman" w:cs="Times New Roman"/>
                <w:sz w:val="20"/>
                <w:szCs w:val="20"/>
                <w:lang w:eastAsia="es-ES"/>
              </w:rPr>
              <w:t xml:space="preserve">1 </w:t>
            </w:r>
            <w:r>
              <w:rPr>
                <w:rFonts w:ascii="Times New Roman" w:eastAsia="Times New Roman" w:hAnsi="Times New Roman" w:cs="Times New Roman"/>
                <w:sz w:val="20"/>
                <w:szCs w:val="20"/>
                <w:lang w:eastAsia="es-ES"/>
              </w:rPr>
              <w:t>–</w:t>
            </w:r>
            <w:r w:rsidRPr="00411A82">
              <w:rPr>
                <w:rFonts w:ascii="Times New Roman" w:eastAsia="Times New Roman" w:hAnsi="Times New Roman" w:cs="Times New Roman"/>
                <w:sz w:val="20"/>
                <w:szCs w:val="20"/>
                <w:lang w:eastAsia="es-ES"/>
              </w:rPr>
              <w:t xml:space="preserve"> </w:t>
            </w:r>
            <w:r>
              <w:rPr>
                <w:rFonts w:ascii="Times New Roman" w:eastAsia="Times New Roman" w:hAnsi="Times New Roman" w:cs="Times New Roman"/>
                <w:sz w:val="20"/>
                <w:szCs w:val="20"/>
                <w:lang w:eastAsia="es-ES"/>
              </w:rPr>
              <w:t>Article 112(7) reporting</w:t>
            </w:r>
          </w:p>
          <w:p w:rsidR="00E06000" w:rsidDel="003239B1" w:rsidRDefault="00E06000">
            <w:pPr>
              <w:rPr>
                <w:del w:id="27" w:author="Autho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2 – Regular reporting</w:t>
            </w:r>
          </w:p>
          <w:p w:rsidR="00AB57AB" w:rsidRPr="00244BD1" w:rsidRDefault="00AB57AB" w:rsidP="003239B1">
            <w:pPr>
              <w:rPr>
                <w:rFonts w:ascii="Times New Roman" w:eastAsia="Times New Roman" w:hAnsi="Times New Roman" w:cs="Times New Roman"/>
                <w:sz w:val="20"/>
                <w:szCs w:val="20"/>
                <w:lang w:eastAsia="es-ES"/>
              </w:rPr>
            </w:pPr>
          </w:p>
        </w:tc>
      </w:tr>
      <w:tr w:rsidR="00E06000" w:rsidTr="00AB57AB">
        <w:tc>
          <w:tcPr>
            <w:tcW w:w="1951" w:type="dxa"/>
            <w:tcBorders>
              <w:bottom w:val="single" w:sz="4" w:space="0" w:color="auto"/>
            </w:tcBorders>
          </w:tcPr>
          <w:p w:rsidR="00E06000" w:rsidRPr="005D627F" w:rsidRDefault="00E06000" w:rsidP="00310F34">
            <w:pPr>
              <w:rPr>
                <w:rFonts w:ascii="Times New Roman" w:hAnsi="Times New Roman" w:cs="Times New Roman"/>
                <w:sz w:val="20"/>
                <w:szCs w:val="20"/>
                <w:lang w:val="en-US"/>
              </w:rPr>
            </w:pPr>
            <w:r w:rsidRPr="005D627F">
              <w:rPr>
                <w:rFonts w:ascii="Times New Roman" w:hAnsi="Times New Roman" w:cs="Times New Roman"/>
                <w:sz w:val="20"/>
                <w:szCs w:val="20"/>
                <w:lang w:val="en-US"/>
              </w:rPr>
              <w:t>Z0020</w:t>
            </w:r>
          </w:p>
        </w:tc>
        <w:tc>
          <w:tcPr>
            <w:tcW w:w="2552" w:type="dxa"/>
            <w:tcBorders>
              <w:bottom w:val="single" w:sz="4" w:space="0" w:color="auto"/>
            </w:tcBorders>
          </w:tcPr>
          <w:p w:rsidR="00E06000" w:rsidRPr="001C0219"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Ring</w:t>
            </w:r>
            <w:r>
              <w:rPr>
                <w:rFonts w:ascii="Times New Roman" w:eastAsia="Times New Roman" w:hAnsi="Times New Roman" w:cs="Times New Roman"/>
                <w:sz w:val="20"/>
                <w:szCs w:val="20"/>
                <w:lang w:eastAsia="es-ES"/>
              </w:rPr>
              <w:t>-f</w:t>
            </w:r>
            <w:r w:rsidRPr="001C0219">
              <w:rPr>
                <w:rFonts w:ascii="Times New Roman" w:eastAsia="Times New Roman" w:hAnsi="Times New Roman" w:cs="Times New Roman"/>
                <w:sz w:val="20"/>
                <w:szCs w:val="20"/>
                <w:lang w:eastAsia="es-ES"/>
              </w:rPr>
              <w:t xml:space="preserve">enced </w:t>
            </w:r>
            <w:r>
              <w:rPr>
                <w:rFonts w:ascii="Times New Roman" w:eastAsia="Times New Roman" w:hAnsi="Times New Roman" w:cs="Times New Roman"/>
                <w:sz w:val="20"/>
                <w:szCs w:val="20"/>
                <w:lang w:eastAsia="es-ES"/>
              </w:rPr>
              <w:t>f</w:t>
            </w:r>
            <w:r w:rsidRPr="001C0219">
              <w:rPr>
                <w:rFonts w:ascii="Times New Roman" w:eastAsia="Times New Roman" w:hAnsi="Times New Roman" w:cs="Times New Roman"/>
                <w:sz w:val="20"/>
                <w:szCs w:val="20"/>
                <w:lang w:eastAsia="es-ES"/>
              </w:rPr>
              <w:t xml:space="preserve">und, </w:t>
            </w:r>
            <w:r>
              <w:rPr>
                <w:rFonts w:ascii="Times New Roman" w:eastAsia="Times New Roman" w:hAnsi="Times New Roman" w:cs="Times New Roman"/>
                <w:sz w:val="20"/>
                <w:szCs w:val="20"/>
                <w:lang w:eastAsia="es-ES"/>
              </w:rPr>
              <w:t>m</w:t>
            </w:r>
            <w:r w:rsidRPr="001C0219">
              <w:rPr>
                <w:rFonts w:ascii="Times New Roman" w:eastAsia="Times New Roman" w:hAnsi="Times New Roman" w:cs="Times New Roman"/>
                <w:sz w:val="20"/>
                <w:szCs w:val="20"/>
                <w:lang w:eastAsia="es-ES"/>
              </w:rPr>
              <w:t>atching</w:t>
            </w:r>
            <w:r>
              <w:rPr>
                <w:rFonts w:ascii="Times New Roman" w:eastAsia="Times New Roman" w:hAnsi="Times New Roman" w:cs="Times New Roman"/>
                <w:sz w:val="20"/>
                <w:szCs w:val="20"/>
                <w:lang w:eastAsia="es-ES"/>
              </w:rPr>
              <w:t xml:space="preserve"> adjustment</w:t>
            </w:r>
            <w:r w:rsidRPr="001C0219">
              <w:rPr>
                <w:rFonts w:ascii="Times New Roman" w:eastAsia="Times New Roman" w:hAnsi="Times New Roman" w:cs="Times New Roman"/>
                <w:sz w:val="20"/>
                <w:szCs w:val="20"/>
                <w:lang w:eastAsia="es-ES"/>
              </w:rPr>
              <w:t xml:space="preserve"> portfolio or </w:t>
            </w:r>
            <w:r>
              <w:rPr>
                <w:rFonts w:ascii="Times New Roman" w:eastAsia="Times New Roman" w:hAnsi="Times New Roman" w:cs="Times New Roman"/>
                <w:sz w:val="20"/>
                <w:szCs w:val="20"/>
                <w:lang w:eastAsia="es-ES"/>
              </w:rPr>
              <w:t>r</w:t>
            </w:r>
            <w:r w:rsidRPr="001C0219">
              <w:rPr>
                <w:rFonts w:ascii="Times New Roman" w:eastAsia="Times New Roman" w:hAnsi="Times New Roman" w:cs="Times New Roman"/>
                <w:sz w:val="20"/>
                <w:szCs w:val="20"/>
                <w:lang w:eastAsia="es-ES"/>
              </w:rPr>
              <w:t xml:space="preserve">emaining </w:t>
            </w:r>
            <w:r>
              <w:rPr>
                <w:rFonts w:ascii="Times New Roman" w:eastAsia="Times New Roman" w:hAnsi="Times New Roman" w:cs="Times New Roman"/>
                <w:sz w:val="20"/>
                <w:szCs w:val="20"/>
                <w:lang w:eastAsia="es-ES"/>
              </w:rPr>
              <w:t>p</w:t>
            </w:r>
            <w:r w:rsidRPr="001C0219">
              <w:rPr>
                <w:rFonts w:ascii="Times New Roman" w:eastAsia="Times New Roman" w:hAnsi="Times New Roman" w:cs="Times New Roman"/>
                <w:sz w:val="20"/>
                <w:szCs w:val="20"/>
                <w:lang w:eastAsia="es-ES"/>
              </w:rPr>
              <w:t>art</w:t>
            </w:r>
          </w:p>
        </w:tc>
        <w:tc>
          <w:tcPr>
            <w:tcW w:w="4739" w:type="dxa"/>
            <w:tcBorders>
              <w:bottom w:val="single" w:sz="4" w:space="0" w:color="auto"/>
            </w:tcBorders>
          </w:tcPr>
          <w:p w:rsidR="00E06000" w:rsidDel="003239B1" w:rsidRDefault="00E06000">
            <w:pPr>
              <w:rPr>
                <w:del w:id="28" w:author="Autho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 xml:space="preserve">Identifies whether the reported figures are with regard to a RFF, matching </w:t>
            </w:r>
            <w:r>
              <w:rPr>
                <w:rFonts w:ascii="Times New Roman" w:eastAsia="Times New Roman" w:hAnsi="Times New Roman" w:cs="Times New Roman"/>
                <w:sz w:val="20"/>
                <w:szCs w:val="20"/>
                <w:lang w:eastAsia="es-ES"/>
              </w:rPr>
              <w:t xml:space="preserve">adjustment </w:t>
            </w:r>
            <w:r w:rsidRPr="001C0219">
              <w:rPr>
                <w:rFonts w:ascii="Times New Roman" w:eastAsia="Times New Roman" w:hAnsi="Times New Roman" w:cs="Times New Roman"/>
                <w:sz w:val="20"/>
                <w:szCs w:val="20"/>
                <w:lang w:eastAsia="es-ES"/>
              </w:rPr>
              <w:t>portfolio or to the remaining part. One of the options in the following closed list shall be used:</w:t>
            </w:r>
            <w:r w:rsidRPr="001C0219">
              <w:rPr>
                <w:rFonts w:ascii="Times New Roman" w:eastAsia="Times New Roman" w:hAnsi="Times New Roman" w:cs="Times New Roman"/>
                <w:sz w:val="20"/>
                <w:szCs w:val="20"/>
                <w:lang w:eastAsia="es-ES"/>
              </w:rPr>
              <w:br/>
            </w:r>
            <w:r w:rsidRPr="00521E0E">
              <w:rPr>
                <w:rFonts w:ascii="Times New Roman" w:eastAsia="Times New Roman" w:hAnsi="Times New Roman" w:cs="Times New Roman"/>
                <w:sz w:val="20"/>
                <w:szCs w:val="20"/>
                <w:lang w:eastAsia="es-ES"/>
              </w:rPr>
              <w:t>1 –</w:t>
            </w:r>
            <w:r>
              <w:rPr>
                <w:rFonts w:ascii="Times New Roman" w:eastAsia="Times New Roman" w:hAnsi="Times New Roman" w:cs="Times New Roman"/>
                <w:sz w:val="20"/>
                <w:szCs w:val="20"/>
                <w:lang w:eastAsia="es-ES"/>
              </w:rPr>
              <w:t xml:space="preserve"> </w:t>
            </w:r>
            <w:r w:rsidRPr="00521E0E">
              <w:rPr>
                <w:rFonts w:ascii="Times New Roman" w:eastAsia="Times New Roman" w:hAnsi="Times New Roman" w:cs="Times New Roman"/>
                <w:sz w:val="20"/>
                <w:szCs w:val="20"/>
                <w:lang w:eastAsia="es-ES"/>
              </w:rPr>
              <w:t>RFF</w:t>
            </w:r>
            <w:r>
              <w:rPr>
                <w:rFonts w:ascii="Times New Roman" w:eastAsia="Times New Roman" w:hAnsi="Times New Roman" w:cs="Times New Roman"/>
                <w:sz w:val="20"/>
                <w:szCs w:val="20"/>
                <w:lang w:eastAsia="es-ES"/>
              </w:rPr>
              <w:t>/MAP</w:t>
            </w:r>
            <w:r w:rsidRPr="00521E0E" w:rsidDel="00C11F0B">
              <w:rPr>
                <w:rFonts w:ascii="Times New Roman" w:eastAsia="Times New Roman" w:hAnsi="Times New Roman" w:cs="Times New Roman"/>
                <w:sz w:val="20"/>
                <w:szCs w:val="20"/>
                <w:lang w:eastAsia="es-ES"/>
              </w:rPr>
              <w:t xml:space="preserve"> </w:t>
            </w:r>
            <w:r w:rsidRPr="00521E0E">
              <w:rPr>
                <w:rFonts w:ascii="Times New Roman" w:eastAsia="Times New Roman" w:hAnsi="Times New Roman" w:cs="Times New Roman"/>
                <w:sz w:val="20"/>
                <w:szCs w:val="20"/>
                <w:lang w:eastAsia="es-ES"/>
              </w:rPr>
              <w:br/>
            </w:r>
            <w:r>
              <w:rPr>
                <w:rFonts w:ascii="Times New Roman" w:eastAsia="Times New Roman" w:hAnsi="Times New Roman" w:cs="Times New Roman"/>
                <w:sz w:val="20"/>
                <w:szCs w:val="20"/>
                <w:lang w:eastAsia="es-ES"/>
              </w:rPr>
              <w:t>2</w:t>
            </w:r>
            <w:r w:rsidRPr="00521E0E">
              <w:rPr>
                <w:rFonts w:ascii="Times New Roman" w:eastAsia="Times New Roman" w:hAnsi="Times New Roman" w:cs="Times New Roman"/>
                <w:sz w:val="20"/>
                <w:szCs w:val="20"/>
                <w:lang w:eastAsia="es-ES"/>
              </w:rPr>
              <w:t xml:space="preserve"> </w:t>
            </w:r>
            <w:r w:rsidRPr="004A490F">
              <w:rPr>
                <w:rFonts w:ascii="Times New Roman" w:eastAsia="Times New Roman" w:hAnsi="Times New Roman" w:cs="Times New Roman"/>
                <w:sz w:val="20"/>
                <w:szCs w:val="20"/>
                <w:lang w:eastAsia="es-ES"/>
              </w:rPr>
              <w:t>–</w:t>
            </w:r>
            <w:r w:rsidRPr="00521E0E">
              <w:rPr>
                <w:rFonts w:ascii="Times New Roman" w:eastAsia="Times New Roman" w:hAnsi="Times New Roman" w:cs="Times New Roman"/>
                <w:sz w:val="20"/>
                <w:szCs w:val="20"/>
                <w:lang w:eastAsia="es-ES"/>
              </w:rPr>
              <w:t xml:space="preserve"> </w:t>
            </w:r>
            <w:r>
              <w:rPr>
                <w:rFonts w:ascii="Times New Roman" w:eastAsia="Times New Roman" w:hAnsi="Times New Roman" w:cs="Times New Roman"/>
                <w:sz w:val="20"/>
                <w:szCs w:val="20"/>
                <w:lang w:eastAsia="es-ES"/>
              </w:rPr>
              <w:t>R</w:t>
            </w:r>
            <w:r w:rsidRPr="00521E0E">
              <w:rPr>
                <w:rFonts w:ascii="Times New Roman" w:eastAsia="Times New Roman" w:hAnsi="Times New Roman" w:cs="Times New Roman"/>
                <w:sz w:val="20"/>
                <w:szCs w:val="20"/>
                <w:lang w:eastAsia="es-ES"/>
              </w:rPr>
              <w:t>emaining part</w:t>
            </w:r>
          </w:p>
          <w:p w:rsidR="00AB57AB" w:rsidRPr="001C0219" w:rsidRDefault="00AB57AB" w:rsidP="003239B1">
            <w:pPr>
              <w:rPr>
                <w:rFonts w:ascii="Times New Roman" w:eastAsia="Times New Roman" w:hAnsi="Times New Roman" w:cs="Times New Roman"/>
                <w:sz w:val="20"/>
                <w:szCs w:val="20"/>
                <w:lang w:eastAsia="es-ES"/>
              </w:rPr>
            </w:pPr>
          </w:p>
        </w:tc>
      </w:tr>
      <w:tr w:rsidR="00E06000" w:rsidTr="00AB57AB">
        <w:tc>
          <w:tcPr>
            <w:tcW w:w="1951" w:type="dxa"/>
            <w:tcBorders>
              <w:bottom w:val="single" w:sz="4" w:space="0" w:color="auto"/>
            </w:tcBorders>
          </w:tcPr>
          <w:p w:rsidR="00E06000" w:rsidRPr="005D627F" w:rsidRDefault="00E06000" w:rsidP="00310F34">
            <w:pPr>
              <w:rPr>
                <w:rFonts w:ascii="Times New Roman" w:hAnsi="Times New Roman" w:cs="Times New Roman"/>
                <w:sz w:val="20"/>
                <w:szCs w:val="20"/>
                <w:lang w:val="en-US"/>
              </w:rPr>
            </w:pPr>
            <w:r w:rsidRPr="005D627F">
              <w:rPr>
                <w:rFonts w:ascii="Times New Roman" w:hAnsi="Times New Roman" w:cs="Times New Roman"/>
                <w:sz w:val="20"/>
                <w:szCs w:val="20"/>
                <w:lang w:val="en-US"/>
              </w:rPr>
              <w:t>Z0030</w:t>
            </w:r>
          </w:p>
          <w:p w:rsidR="00E06000" w:rsidRPr="005D627F" w:rsidRDefault="00E06000" w:rsidP="00310F34">
            <w:pPr>
              <w:rPr>
                <w:rFonts w:ascii="Times New Roman" w:hAnsi="Times New Roman" w:cs="Times New Roman"/>
                <w:sz w:val="20"/>
                <w:szCs w:val="20"/>
                <w:lang w:val="en-US"/>
              </w:rPr>
            </w:pPr>
          </w:p>
        </w:tc>
        <w:tc>
          <w:tcPr>
            <w:tcW w:w="2552" w:type="dxa"/>
            <w:tcBorders>
              <w:bottom w:val="single" w:sz="4" w:space="0" w:color="auto"/>
            </w:tcBorders>
          </w:tcPr>
          <w:p w:rsidR="00E06000" w:rsidRPr="001C0219"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Fund/Portfolio number</w:t>
            </w:r>
          </w:p>
          <w:p w:rsidR="00E06000" w:rsidRPr="001C0219" w:rsidRDefault="00E06000" w:rsidP="00310F34">
            <w:pPr>
              <w:rPr>
                <w:rFonts w:ascii="Times New Roman" w:eastAsia="Times New Roman" w:hAnsi="Times New Roman" w:cs="Times New Roman"/>
                <w:sz w:val="20"/>
                <w:szCs w:val="20"/>
                <w:lang w:eastAsia="es-ES"/>
              </w:rPr>
            </w:pPr>
          </w:p>
        </w:tc>
        <w:tc>
          <w:tcPr>
            <w:tcW w:w="4739" w:type="dxa"/>
            <w:tcBorders>
              <w:bottom w:val="single" w:sz="4" w:space="0" w:color="auto"/>
            </w:tcBorders>
          </w:tcPr>
          <w:p w:rsidR="00E06000" w:rsidRDefault="003239B1" w:rsidP="00310F34">
            <w:pPr>
              <w:rPr>
                <w:rFonts w:ascii="Times New Roman" w:eastAsia="Times New Roman" w:hAnsi="Times New Roman" w:cs="Times New Roman"/>
                <w:sz w:val="20"/>
                <w:szCs w:val="20"/>
                <w:lang w:eastAsia="es-ES"/>
              </w:rPr>
            </w:pPr>
            <w:ins w:id="29" w:author="Author">
              <w:r>
                <w:rPr>
                  <w:rFonts w:ascii="Times New Roman" w:eastAsia="Times New Roman" w:hAnsi="Times New Roman" w:cs="Times New Roman"/>
                  <w:sz w:val="20"/>
                  <w:szCs w:val="20"/>
                  <w:lang w:eastAsia="es-ES"/>
                </w:rPr>
                <w:t>W</w:t>
              </w:r>
              <w:r w:rsidRPr="00AE1434">
                <w:rPr>
                  <w:rFonts w:ascii="Times New Roman" w:eastAsia="Times New Roman" w:hAnsi="Times New Roman" w:cs="Times New Roman"/>
                  <w:sz w:val="20"/>
                  <w:szCs w:val="20"/>
                  <w:lang w:eastAsia="es-ES"/>
                </w:rPr>
                <w:t xml:space="preserve">hen item Z0020 = </w:t>
              </w:r>
              <w:r>
                <w:rPr>
                  <w:rFonts w:ascii="Times New Roman" w:eastAsia="Times New Roman" w:hAnsi="Times New Roman" w:cs="Times New Roman"/>
                  <w:sz w:val="20"/>
                  <w:szCs w:val="20"/>
                  <w:lang w:eastAsia="es-ES"/>
                </w:rPr>
                <w:t>1, i</w:t>
              </w:r>
            </w:ins>
            <w:del w:id="30" w:author="Author">
              <w:r w:rsidR="00E06000" w:rsidRPr="001C0219" w:rsidDel="003239B1">
                <w:rPr>
                  <w:rFonts w:ascii="Times New Roman" w:eastAsia="Times New Roman" w:hAnsi="Times New Roman" w:cs="Times New Roman"/>
                  <w:sz w:val="20"/>
                  <w:szCs w:val="20"/>
                  <w:lang w:eastAsia="es-ES"/>
                </w:rPr>
                <w:delText>I</w:delText>
              </w:r>
            </w:del>
            <w:r w:rsidR="00E06000" w:rsidRPr="001C0219">
              <w:rPr>
                <w:rFonts w:ascii="Times New Roman" w:eastAsia="Times New Roman" w:hAnsi="Times New Roman" w:cs="Times New Roman"/>
                <w:sz w:val="20"/>
                <w:szCs w:val="20"/>
                <w:lang w:eastAsia="es-ES"/>
              </w:rPr>
              <w:t xml:space="preserve">dentification number for a ring fenced fund or matching </w:t>
            </w:r>
            <w:r w:rsidR="00E06000">
              <w:rPr>
                <w:rFonts w:ascii="Times New Roman" w:eastAsia="Times New Roman" w:hAnsi="Times New Roman" w:cs="Times New Roman"/>
                <w:sz w:val="20"/>
                <w:szCs w:val="20"/>
                <w:lang w:eastAsia="es-ES"/>
              </w:rPr>
              <w:t xml:space="preserve">adjustment </w:t>
            </w:r>
            <w:r w:rsidR="00E06000" w:rsidRPr="001C0219">
              <w:rPr>
                <w:rFonts w:ascii="Times New Roman" w:eastAsia="Times New Roman" w:hAnsi="Times New Roman" w:cs="Times New Roman"/>
                <w:sz w:val="20"/>
                <w:szCs w:val="20"/>
                <w:lang w:eastAsia="es-ES"/>
              </w:rPr>
              <w:t xml:space="preserve">portfolio. This number is attributed by the undertaking </w:t>
            </w:r>
            <w:r w:rsidR="00DB72E9">
              <w:rPr>
                <w:rFonts w:ascii="Times New Roman" w:eastAsia="Times New Roman" w:hAnsi="Times New Roman" w:cs="Times New Roman"/>
                <w:sz w:val="20"/>
                <w:szCs w:val="20"/>
                <w:lang w:eastAsia="es-ES"/>
              </w:rPr>
              <w:t xml:space="preserve">within the group </w:t>
            </w:r>
            <w:r w:rsidR="00E06000" w:rsidRPr="001C0219">
              <w:rPr>
                <w:rFonts w:ascii="Times New Roman" w:eastAsia="Times New Roman" w:hAnsi="Times New Roman" w:cs="Times New Roman"/>
                <w:sz w:val="20"/>
                <w:szCs w:val="20"/>
                <w:lang w:eastAsia="es-ES"/>
              </w:rPr>
              <w:t>and must be consistent over time and with the fund/portfolio number reported in other templates</w:t>
            </w:r>
            <w:del w:id="31" w:author="Author">
              <w:r w:rsidR="00E06000" w:rsidRPr="001C0219" w:rsidDel="003239B1">
                <w:rPr>
                  <w:rFonts w:ascii="Times New Roman" w:eastAsia="Times New Roman" w:hAnsi="Times New Roman" w:cs="Times New Roman"/>
                  <w:sz w:val="20"/>
                  <w:szCs w:val="20"/>
                  <w:lang w:eastAsia="es-ES"/>
                </w:rPr>
                <w:delText>, e.g. S.26.02, S.14.01, S.23.01</w:delText>
              </w:r>
            </w:del>
            <w:r w:rsidR="00E06000" w:rsidRPr="001C0219">
              <w:rPr>
                <w:rFonts w:ascii="Times New Roman" w:eastAsia="Times New Roman" w:hAnsi="Times New Roman" w:cs="Times New Roman"/>
                <w:sz w:val="20"/>
                <w:szCs w:val="20"/>
                <w:lang w:eastAsia="es-ES"/>
              </w:rPr>
              <w:t xml:space="preserve">. </w:t>
            </w:r>
          </w:p>
          <w:p w:rsidR="00AB57AB" w:rsidRPr="001C0219" w:rsidRDefault="00AB57AB" w:rsidP="00310F34">
            <w:pPr>
              <w:rPr>
                <w:rFonts w:ascii="Times New Roman" w:eastAsia="Times New Roman" w:hAnsi="Times New Roman" w:cs="Times New Roman"/>
                <w:sz w:val="20"/>
                <w:szCs w:val="20"/>
                <w:lang w:eastAsia="es-ES"/>
              </w:rPr>
            </w:pPr>
          </w:p>
          <w:p w:rsidR="00AB57AB" w:rsidDel="003239B1" w:rsidRDefault="003239B1" w:rsidP="00310F34">
            <w:pPr>
              <w:rPr>
                <w:del w:id="32" w:author="Author"/>
                <w:rFonts w:ascii="Times New Roman" w:eastAsia="Times New Roman" w:hAnsi="Times New Roman" w:cs="Times New Roman"/>
                <w:sz w:val="20"/>
                <w:szCs w:val="20"/>
                <w:lang w:eastAsia="es-ES"/>
              </w:rPr>
            </w:pPr>
            <w:ins w:id="33" w:author="Author">
              <w:r>
                <w:rPr>
                  <w:rFonts w:ascii="Times New Roman" w:eastAsia="Times New Roman" w:hAnsi="Times New Roman" w:cs="Times New Roman"/>
                  <w:sz w:val="20"/>
                  <w:szCs w:val="20"/>
                  <w:lang w:eastAsia="es-ES"/>
                </w:rPr>
                <w:t>W</w:t>
              </w:r>
              <w:r w:rsidRPr="00AE1434">
                <w:rPr>
                  <w:rFonts w:ascii="Times New Roman" w:eastAsia="Times New Roman" w:hAnsi="Times New Roman" w:cs="Times New Roman"/>
                  <w:sz w:val="20"/>
                  <w:szCs w:val="20"/>
                  <w:lang w:eastAsia="es-ES"/>
                </w:rPr>
                <w:t xml:space="preserve">hen item Z0020 = </w:t>
              </w:r>
              <w:r>
                <w:rPr>
                  <w:rFonts w:ascii="Times New Roman" w:eastAsia="Times New Roman" w:hAnsi="Times New Roman" w:cs="Times New Roman"/>
                  <w:sz w:val="20"/>
                  <w:szCs w:val="20"/>
                  <w:lang w:eastAsia="es-ES"/>
                </w:rPr>
                <w:t>2, then report “0”</w:t>
              </w:r>
            </w:ins>
            <w:del w:id="34" w:author="Author">
              <w:r w:rsidR="00E06000" w:rsidRPr="001C0219" w:rsidDel="003239B1">
                <w:rPr>
                  <w:rFonts w:ascii="Times New Roman" w:eastAsia="Times New Roman" w:hAnsi="Times New Roman" w:cs="Times New Roman"/>
                  <w:sz w:val="20"/>
                  <w:szCs w:val="20"/>
                  <w:lang w:eastAsia="es-ES"/>
                </w:rPr>
                <w:delText>This item is to be completed only when item Z00</w:delText>
              </w:r>
              <w:r w:rsidR="00E06000" w:rsidDel="003239B1">
                <w:rPr>
                  <w:rFonts w:ascii="Times New Roman" w:eastAsia="Times New Roman" w:hAnsi="Times New Roman" w:cs="Times New Roman"/>
                  <w:sz w:val="20"/>
                  <w:szCs w:val="20"/>
                  <w:lang w:eastAsia="es-ES"/>
                </w:rPr>
                <w:delText>2</w:delText>
              </w:r>
              <w:r w:rsidR="00E06000" w:rsidRPr="001C0219" w:rsidDel="003239B1">
                <w:rPr>
                  <w:rFonts w:ascii="Times New Roman" w:eastAsia="Times New Roman" w:hAnsi="Times New Roman" w:cs="Times New Roman"/>
                  <w:sz w:val="20"/>
                  <w:szCs w:val="20"/>
                  <w:lang w:eastAsia="es-ES"/>
                </w:rPr>
                <w:delText>0 = 1</w:delText>
              </w:r>
            </w:del>
          </w:p>
          <w:p w:rsidR="00E06000" w:rsidRPr="001C0219"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 xml:space="preserve"> </w:t>
            </w:r>
          </w:p>
        </w:tc>
      </w:tr>
      <w:tr w:rsidR="00E06000" w:rsidTr="00AB57AB">
        <w:tc>
          <w:tcPr>
            <w:tcW w:w="9242" w:type="dxa"/>
            <w:gridSpan w:val="3"/>
            <w:tcBorders>
              <w:top w:val="single" w:sz="4" w:space="0" w:color="auto"/>
              <w:left w:val="nil"/>
              <w:bottom w:val="single" w:sz="4" w:space="0" w:color="auto"/>
              <w:right w:val="nil"/>
            </w:tcBorders>
          </w:tcPr>
          <w:p w:rsidR="00E06000" w:rsidRDefault="00E06000" w:rsidP="00845CB8">
            <w:r w:rsidRPr="00E30054">
              <w:rPr>
                <w:rFonts w:ascii="Times New Roman" w:eastAsia="Times New Roman" w:hAnsi="Times New Roman" w:cs="Times New Roman"/>
                <w:b/>
                <w:bCs/>
                <w:sz w:val="20"/>
                <w:szCs w:val="20"/>
                <w:lang w:eastAsia="en-GB"/>
              </w:rPr>
              <w:t>Non-life catastrophe risk – Summary</w:t>
            </w:r>
          </w:p>
        </w:tc>
      </w:tr>
      <w:tr w:rsidR="00E06000" w:rsidTr="00AB57AB">
        <w:tc>
          <w:tcPr>
            <w:tcW w:w="1951"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Natural catastrophe risk</w:t>
            </w:r>
          </w:p>
        </w:tc>
        <w:tc>
          <w:tcPr>
            <w:tcW w:w="4739" w:type="dxa"/>
            <w:tcBorders>
              <w:top w:val="single" w:sz="4" w:space="0" w:color="auto"/>
            </w:tcBorders>
          </w:tcPr>
          <w:p w:rsidR="00E06000" w:rsidDel="003239B1" w:rsidRDefault="00E06000">
            <w:pPr>
              <w:rPr>
                <w:del w:id="3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natural catastrophe perils and taking into consideration the diversification effect between the perils given in C0010/R0070. </w:t>
            </w:r>
          </w:p>
          <w:p w:rsidR="00AB57AB" w:rsidRPr="00E30054" w:rsidRDefault="00AB57AB" w:rsidP="003239B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B57AB">
              <w:rPr>
                <w:rFonts w:ascii="Times New Roman" w:eastAsia="Times New Roman" w:hAnsi="Times New Roman" w:cs="Times New Roman"/>
                <w:sz w:val="20"/>
                <w:szCs w:val="20"/>
                <w:lang w:eastAsia="en-GB"/>
              </w:rPr>
              <w:t>A2-</w:t>
            </w:r>
            <w:r w:rsidRPr="00E30054">
              <w:rPr>
                <w:rFonts w:ascii="Times New Roman" w:eastAsia="Times New Roman" w:hAnsi="Times New Roman" w:cs="Times New Roman"/>
                <w:sz w:val="20"/>
                <w:szCs w:val="20"/>
                <w:lang w:eastAsia="en-GB"/>
              </w:rPr>
              <w:t>A6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Natural catastrophe risk perils</w:t>
            </w:r>
          </w:p>
        </w:tc>
        <w:tc>
          <w:tcPr>
            <w:tcW w:w="4739" w:type="dxa"/>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natural catastrophe peril, taking into consideration the diversification effect between zones and regions. </w:t>
            </w:r>
          </w:p>
          <w:p w:rsidR="00AB57AB" w:rsidRPr="00E30054" w:rsidRDefault="00AB57AB" w:rsidP="00310F34">
            <w:pPr>
              <w:rPr>
                <w:rFonts w:ascii="Times New Roman" w:eastAsia="Times New Roman" w:hAnsi="Times New Roman" w:cs="Times New Roman"/>
                <w:sz w:val="20"/>
                <w:szCs w:val="20"/>
                <w:lang w:eastAsia="en-GB"/>
              </w:rPr>
            </w:pPr>
          </w:p>
          <w:p w:rsidR="00E06000" w:rsidRPr="00E30054" w:rsidDel="003239B1" w:rsidRDefault="00E06000" w:rsidP="00A14BBB">
            <w:pPr>
              <w:rPr>
                <w:del w:id="3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natural peril this amount is equal to the Catastrophe Risk Charge before risk mitigatio</w:t>
            </w:r>
            <w:r>
              <w:rPr>
                <w:rFonts w:ascii="Times New Roman" w:eastAsia="Times New Roman" w:hAnsi="Times New Roman" w:cs="Times New Roman"/>
                <w:sz w:val="20"/>
                <w:szCs w:val="20"/>
                <w:lang w:eastAsia="en-GB"/>
              </w:rPr>
              <w:t>n.</w:t>
            </w:r>
          </w:p>
          <w:p w:rsidR="00E06000" w:rsidRPr="00E30054" w:rsidRDefault="00E06000" w:rsidP="00A14BBB">
            <w:pPr>
              <w:rPr>
                <w:rFonts w:ascii="Times New Roman" w:eastAsia="Times New Roman" w:hAnsi="Times New Roman" w:cs="Times New Roman"/>
                <w:sz w:val="20"/>
                <w:szCs w:val="20"/>
                <w:lang w:eastAsia="en-GB"/>
              </w:rPr>
              <w:pPrChange w:id="37" w:author="Author">
                <w:pPr>
                  <w:ind w:firstLineChars="100" w:firstLine="200"/>
                </w:pPr>
              </w:pPrChange>
            </w:pPr>
          </w:p>
        </w:tc>
      </w:tr>
      <w:tr w:rsidR="00E06000" w:rsidRPr="00AB57AB"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tcPr>
          <w:p w:rsidR="00E06000" w:rsidRPr="00E30054" w:rsidDel="003239B1" w:rsidRDefault="00E06000">
            <w:pPr>
              <w:rPr>
                <w:del w:id="3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natural catastrophe perils.</w:t>
            </w:r>
          </w:p>
          <w:p w:rsidR="00E06000" w:rsidRPr="00DB72E9" w:rsidRDefault="00E06000" w:rsidP="003239B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C0020/R001</w:t>
            </w:r>
            <w:r>
              <w:rPr>
                <w:rFonts w:ascii="Times New Roman" w:eastAsia="Times New Roman" w:hAnsi="Times New Roman" w:cs="Times New Roman"/>
                <w:sz w:val="20"/>
                <w:szCs w:val="20"/>
                <w:lang w:eastAsia="en-GB"/>
              </w:rPr>
              <w:t>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Natural catastrophe risk</w:t>
            </w:r>
          </w:p>
        </w:tc>
        <w:tc>
          <w:tcPr>
            <w:tcW w:w="4739" w:type="dxa"/>
          </w:tcPr>
          <w:p w:rsidR="00E06000" w:rsidRDefault="00E06000"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natural catastrophe perils and taking into consideration the diversification effect between the perils given in C0020/R0070. </w:t>
            </w:r>
          </w:p>
          <w:p w:rsidR="00AB57AB" w:rsidRPr="00E30054" w:rsidRDefault="00AB57AB" w:rsidP="00AB57AB">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p w:rsidR="00E06000" w:rsidRPr="00E30054" w:rsidRDefault="00E06000"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Natural catastrophe risk perils</w:t>
            </w:r>
          </w:p>
        </w:tc>
        <w:tc>
          <w:tcPr>
            <w:tcW w:w="4739" w:type="dxa"/>
          </w:tcPr>
          <w:p w:rsidR="00E06000" w:rsidDel="003239B1" w:rsidRDefault="00E06000">
            <w:pPr>
              <w:rPr>
                <w:del w:id="3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per natural catastrophe peril. </w:t>
            </w:r>
          </w:p>
          <w:p w:rsidR="00AB57AB" w:rsidRPr="00E30054" w:rsidRDefault="00AB57AB" w:rsidP="003239B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tcPr>
          <w:p w:rsidR="00E06000" w:rsidRPr="00E30054" w:rsidDel="003239B1" w:rsidRDefault="00E06000">
            <w:pPr>
              <w:rPr>
                <w:del w:id="4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different natural catastrophe perils.</w:t>
            </w:r>
          </w:p>
          <w:p w:rsidR="00E06000" w:rsidRPr="00E30054" w:rsidRDefault="00E06000" w:rsidP="003239B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Natural catastrophe risk</w:t>
            </w:r>
          </w:p>
        </w:tc>
        <w:tc>
          <w:tcPr>
            <w:tcW w:w="4739" w:type="dxa"/>
          </w:tcPr>
          <w:p w:rsidR="00E06000" w:rsidDel="003239B1" w:rsidRDefault="00E06000">
            <w:pPr>
              <w:rPr>
                <w:del w:id="4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natural catastrophe perils and taking into consideration the diversification effect between the perils given in C0030/R0070. </w:t>
            </w:r>
          </w:p>
          <w:p w:rsidR="00AB57AB" w:rsidRPr="00E30054" w:rsidRDefault="00AB57AB" w:rsidP="003239B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B57AB">
              <w:rPr>
                <w:rFonts w:ascii="Times New Roman" w:eastAsia="Times New Roman" w:hAnsi="Times New Roman" w:cs="Times New Roman"/>
                <w:sz w:val="20"/>
                <w:szCs w:val="20"/>
                <w:lang w:eastAsia="en-GB"/>
              </w:rPr>
              <w:t>C2-</w:t>
            </w:r>
            <w:r w:rsidRPr="00E30054">
              <w:rPr>
                <w:rFonts w:ascii="Times New Roman" w:eastAsia="Times New Roman" w:hAnsi="Times New Roman" w:cs="Times New Roman"/>
                <w:sz w:val="20"/>
                <w:szCs w:val="20"/>
                <w:lang w:eastAsia="en-GB"/>
              </w:rPr>
              <w:t>C6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Natural catastrophe risk perils</w:t>
            </w:r>
          </w:p>
        </w:tc>
        <w:tc>
          <w:tcPr>
            <w:tcW w:w="4739" w:type="dxa"/>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natural catastrophe peril, taking into consideration the diversification effect between zones and regions. </w:t>
            </w:r>
          </w:p>
          <w:p w:rsidR="00AB57AB" w:rsidRDefault="00AB57AB" w:rsidP="00E06000">
            <w:pPr>
              <w:rPr>
                <w:rFonts w:ascii="Times New Roman" w:eastAsia="Times New Roman" w:hAnsi="Times New Roman" w:cs="Times New Roman"/>
                <w:sz w:val="20"/>
                <w:szCs w:val="20"/>
                <w:lang w:eastAsia="en-GB"/>
              </w:rPr>
            </w:pPr>
          </w:p>
          <w:p w:rsidR="00E06000" w:rsidDel="003239B1" w:rsidRDefault="00E06000">
            <w:pPr>
              <w:rPr>
                <w:del w:id="42" w:author="Author"/>
                <w:rFonts w:ascii="Times New Roman" w:eastAsia="Times New Roman" w:hAnsi="Times New Roman" w:cs="Times New Roman"/>
                <w:sz w:val="20"/>
                <w:szCs w:val="20"/>
                <w:lang w:eastAsia="en-GB"/>
              </w:rPr>
            </w:pPr>
            <w:r w:rsidRPr="00E06000">
              <w:rPr>
                <w:rFonts w:ascii="Times New Roman" w:eastAsia="Times New Roman" w:hAnsi="Times New Roman" w:cs="Times New Roman"/>
                <w:sz w:val="20"/>
                <w:szCs w:val="20"/>
                <w:lang w:eastAsia="en-GB"/>
              </w:rPr>
              <w:t>Per natural peril this amount is equal to the Catastrophe Risk Charge after risk mitigation.</w:t>
            </w:r>
          </w:p>
          <w:p w:rsidR="00AB57AB" w:rsidRPr="00E30054" w:rsidRDefault="00AB57AB" w:rsidP="003239B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tcPr>
          <w:p w:rsidR="00E06000" w:rsidRPr="00E30054" w:rsidDel="003239B1" w:rsidRDefault="00E06000">
            <w:pPr>
              <w:rPr>
                <w:del w:id="43"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natural catastrophe perils.</w:t>
            </w:r>
            <w:del w:id="44" w:author="Author">
              <w:r w:rsidRPr="00E30054" w:rsidDel="003239B1">
                <w:rPr>
                  <w:rFonts w:ascii="Times New Roman" w:eastAsia="Times New Roman" w:hAnsi="Times New Roman" w:cs="Times New Roman"/>
                  <w:sz w:val="20"/>
                  <w:szCs w:val="20"/>
                  <w:lang w:eastAsia="en-GB"/>
                </w:rPr>
                <w:br/>
              </w:r>
            </w:del>
          </w:p>
          <w:p w:rsidR="00E06000" w:rsidRPr="00E30054" w:rsidRDefault="00E06000" w:rsidP="003239B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Catastrophe risk non-proportional property reinsurance</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before risk mitigation arising from non-proportional property reinsurance.</w:t>
            </w: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Catastrophe risk non-proportional property reinsurance</w:t>
            </w:r>
          </w:p>
        </w:tc>
        <w:tc>
          <w:tcPr>
            <w:tcW w:w="4739" w:type="dxa"/>
          </w:tcPr>
          <w:p w:rsidR="00E06000" w:rsidRPr="00E30054" w:rsidDel="003239B1" w:rsidRDefault="00E06000">
            <w:pPr>
              <w:rPr>
                <w:del w:id="4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for non-proportional property reinsurance.</w:t>
            </w:r>
          </w:p>
          <w:p w:rsidR="00E06000" w:rsidRPr="00E30054" w:rsidRDefault="00E06000" w:rsidP="003239B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Catastrophe risk non-proportional property reinsurance</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non-proportional property reinsurance. </w:t>
            </w:r>
            <w:r w:rsidRPr="00E30054">
              <w:rPr>
                <w:rFonts w:ascii="Times New Roman" w:eastAsia="Times New Roman" w:hAnsi="Times New Roman" w:cs="Times New Roman"/>
                <w:sz w:val="20"/>
                <w:szCs w:val="20"/>
                <w:lang w:eastAsia="en-GB"/>
              </w:rPr>
              <w:br/>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Man-made catastrophe risk</w:t>
            </w:r>
          </w:p>
        </w:tc>
        <w:tc>
          <w:tcPr>
            <w:tcW w:w="4739" w:type="dxa"/>
          </w:tcPr>
          <w:p w:rsidR="00E06000" w:rsidDel="003239B1" w:rsidRDefault="00E06000">
            <w:pPr>
              <w:rPr>
                <w:del w:id="4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man-made perils and taking into consideration the diversification between the perils given in C0010/R0160. </w:t>
            </w:r>
          </w:p>
          <w:p w:rsidR="00AB57AB" w:rsidRPr="00E30054" w:rsidRDefault="00AB57AB" w:rsidP="003239B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C0010/R0100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B57AB">
              <w:rPr>
                <w:rFonts w:ascii="Times New Roman" w:eastAsia="Times New Roman" w:hAnsi="Times New Roman" w:cs="Times New Roman"/>
                <w:sz w:val="20"/>
                <w:szCs w:val="20"/>
                <w:lang w:eastAsia="en-GB"/>
              </w:rPr>
              <w:t>A10-</w:t>
            </w:r>
            <w:r w:rsidRPr="00E30054">
              <w:rPr>
                <w:rFonts w:ascii="Times New Roman" w:eastAsia="Times New Roman" w:hAnsi="Times New Roman" w:cs="Times New Roman"/>
                <w:sz w:val="20"/>
                <w:szCs w:val="20"/>
                <w:lang w:eastAsia="en-GB"/>
              </w:rPr>
              <w:t>A15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Man-made catastrophe risk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man-made peril, taking into consideration the diversification effect between sub-perils. </w:t>
            </w:r>
          </w:p>
          <w:p w:rsidR="00AB57AB" w:rsidRDefault="00AB57AB" w:rsidP="00310F34">
            <w:pPr>
              <w:rPr>
                <w:rFonts w:ascii="Times New Roman" w:eastAsia="Times New Roman" w:hAnsi="Times New Roman" w:cs="Times New Roman"/>
                <w:sz w:val="20"/>
                <w:szCs w:val="20"/>
                <w:lang w:eastAsia="en-GB"/>
              </w:rPr>
            </w:pPr>
          </w:p>
          <w:p w:rsidR="00E06000" w:rsidRPr="00E30054" w:rsidDel="003239B1" w:rsidRDefault="00E06000" w:rsidP="00A14BBB">
            <w:pPr>
              <w:rPr>
                <w:del w:id="47"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man-made peril this amount is equal to the Catastrophe Risk Charge before risk mitigation</w:t>
            </w:r>
            <w:r>
              <w:rPr>
                <w:rFonts w:ascii="Times New Roman" w:eastAsia="Times New Roman" w:hAnsi="Times New Roman" w:cs="Times New Roman"/>
                <w:sz w:val="20"/>
                <w:szCs w:val="20"/>
                <w:lang w:eastAsia="en-GB"/>
              </w:rPr>
              <w:t>.</w:t>
            </w:r>
          </w:p>
          <w:p w:rsidR="00E06000" w:rsidRPr="00E30054" w:rsidRDefault="00E06000" w:rsidP="00A14BBB">
            <w:pPr>
              <w:rPr>
                <w:rFonts w:ascii="Times New Roman" w:eastAsia="Times New Roman" w:hAnsi="Times New Roman" w:cs="Times New Roman"/>
                <w:sz w:val="20"/>
                <w:szCs w:val="20"/>
                <w:lang w:eastAsia="en-GB"/>
              </w:rPr>
              <w:pPrChange w:id="48" w:author="Author">
                <w:pPr>
                  <w:ind w:firstLineChars="100" w:firstLine="200"/>
                </w:pPr>
              </w:pPrChange>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tcPr>
          <w:p w:rsidR="00E06000" w:rsidRPr="00E30054" w:rsidDel="003239B1" w:rsidRDefault="00E06000">
            <w:pPr>
              <w:rPr>
                <w:del w:id="4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man-made perils.</w:t>
            </w:r>
            <w:del w:id="50" w:author="Author">
              <w:r w:rsidRPr="00E30054" w:rsidDel="003239B1">
                <w:rPr>
                  <w:rFonts w:ascii="Times New Roman" w:eastAsia="Times New Roman" w:hAnsi="Times New Roman" w:cs="Times New Roman"/>
                  <w:sz w:val="20"/>
                  <w:szCs w:val="20"/>
                  <w:lang w:eastAsia="en-GB"/>
                </w:rPr>
                <w:br/>
              </w:r>
            </w:del>
          </w:p>
          <w:p w:rsidR="00E06000" w:rsidRPr="00E30054" w:rsidRDefault="00E06000" w:rsidP="003239B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Man-made catastrophe risk</w:t>
            </w:r>
          </w:p>
        </w:tc>
        <w:tc>
          <w:tcPr>
            <w:tcW w:w="4739" w:type="dxa"/>
          </w:tcPr>
          <w:p w:rsidR="00E06000" w:rsidRPr="00E30054" w:rsidDel="003239B1" w:rsidRDefault="00E06000">
            <w:pPr>
              <w:rPr>
                <w:del w:id="5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man-made perils and taking into consideration the diversification effect between the perils given in C0020/R0160. </w:t>
            </w:r>
          </w:p>
          <w:p w:rsidR="00E06000" w:rsidRPr="00E30054" w:rsidRDefault="00E06000" w:rsidP="003239B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C0020/R0100</w:t>
            </w:r>
            <w:r w:rsidR="00C402D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402DF">
              <w:rPr>
                <w:rFonts w:ascii="Times New Roman" w:eastAsia="Times New Roman" w:hAnsi="Times New Roman" w:cs="Times New Roman"/>
                <w:sz w:val="20"/>
                <w:szCs w:val="20"/>
                <w:lang w:eastAsia="en-GB"/>
              </w:rPr>
              <w:t>B10-</w:t>
            </w:r>
            <w:r w:rsidRPr="00E30054">
              <w:rPr>
                <w:rFonts w:ascii="Times New Roman" w:eastAsia="Times New Roman" w:hAnsi="Times New Roman" w:cs="Times New Roman"/>
                <w:sz w:val="20"/>
                <w:szCs w:val="20"/>
                <w:lang w:eastAsia="en-GB"/>
              </w:rPr>
              <w:t>B15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Man-made catastrophe risk perils</w:t>
            </w:r>
          </w:p>
        </w:tc>
        <w:tc>
          <w:tcPr>
            <w:tcW w:w="4739" w:type="dxa"/>
          </w:tcPr>
          <w:p w:rsidR="00E06000" w:rsidRPr="00E30054" w:rsidDel="003239B1" w:rsidRDefault="00E06000" w:rsidP="00A14BBB">
            <w:pPr>
              <w:rPr>
                <w:del w:id="52"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per man-made catastrophe peril. </w:t>
            </w:r>
          </w:p>
          <w:p w:rsidR="00E06000" w:rsidRPr="00E30054" w:rsidRDefault="00E06000" w:rsidP="00A14BBB">
            <w:pPr>
              <w:rPr>
                <w:rFonts w:ascii="Times New Roman" w:eastAsia="Times New Roman" w:hAnsi="Times New Roman" w:cs="Times New Roman"/>
                <w:sz w:val="20"/>
                <w:szCs w:val="20"/>
                <w:lang w:eastAsia="en-GB"/>
              </w:rPr>
              <w:pPrChange w:id="53" w:author="Author">
                <w:pPr>
                  <w:ind w:firstLineChars="100" w:firstLine="200"/>
                </w:pPr>
              </w:pPrChange>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tcPr>
          <w:p w:rsidR="00E06000" w:rsidRPr="00E30054" w:rsidDel="003239B1" w:rsidRDefault="00E06000">
            <w:pPr>
              <w:rPr>
                <w:del w:id="5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different man-made perils.</w:t>
            </w:r>
          </w:p>
          <w:p w:rsidR="00E06000" w:rsidRPr="00E30054" w:rsidRDefault="00E06000" w:rsidP="003239B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Man-made catastrophe risk</w:t>
            </w:r>
          </w:p>
        </w:tc>
        <w:tc>
          <w:tcPr>
            <w:tcW w:w="4739" w:type="dxa"/>
          </w:tcPr>
          <w:p w:rsidR="00E06000" w:rsidDel="00E45CE1" w:rsidRDefault="00E06000">
            <w:pPr>
              <w:rPr>
                <w:del w:id="5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man-made catastrophe perils and taking into consideration the diversification effect between the perils given in C0030/R0160. </w:t>
            </w:r>
          </w:p>
          <w:p w:rsidR="00C402DF" w:rsidRPr="00E30054" w:rsidRDefault="00C402DF" w:rsidP="00E45CE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C0030/R0100</w:t>
            </w:r>
            <w:r w:rsidR="00C402D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402DF">
              <w:rPr>
                <w:rFonts w:ascii="Times New Roman" w:eastAsia="Times New Roman" w:hAnsi="Times New Roman" w:cs="Times New Roman"/>
                <w:sz w:val="20"/>
                <w:szCs w:val="20"/>
                <w:lang w:eastAsia="en-GB"/>
              </w:rPr>
              <w:t>C10-</w:t>
            </w:r>
            <w:r w:rsidRPr="00E30054">
              <w:rPr>
                <w:rFonts w:ascii="Times New Roman" w:eastAsia="Times New Roman" w:hAnsi="Times New Roman" w:cs="Times New Roman"/>
                <w:sz w:val="20"/>
                <w:szCs w:val="20"/>
                <w:lang w:eastAsia="en-GB"/>
              </w:rPr>
              <w:t>C15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Man-made catastrophe risk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man-made catastrophe peril, taking into consideration the diversification effect between zones and regions. </w:t>
            </w:r>
          </w:p>
          <w:p w:rsidR="00C402DF" w:rsidRDefault="00C402DF" w:rsidP="00310F34">
            <w:pPr>
              <w:rPr>
                <w:rFonts w:ascii="Times New Roman" w:eastAsia="Times New Roman" w:hAnsi="Times New Roman" w:cs="Times New Roman"/>
                <w:sz w:val="20"/>
                <w:szCs w:val="20"/>
                <w:lang w:eastAsia="en-GB"/>
              </w:rPr>
            </w:pPr>
          </w:p>
          <w:p w:rsidR="00E06000" w:rsidRPr="00E30054" w:rsidDel="00E45CE1" w:rsidRDefault="00E06000" w:rsidP="00A14BBB">
            <w:pPr>
              <w:rPr>
                <w:del w:id="5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man-made peril this amount is equal to the Catastrophe Risk Charge after</w:t>
            </w:r>
            <w:r w:rsidR="00C402DF">
              <w:rPr>
                <w:rFonts w:ascii="Times New Roman" w:eastAsia="Times New Roman" w:hAnsi="Times New Roman" w:cs="Times New Roman"/>
                <w:sz w:val="20"/>
                <w:szCs w:val="20"/>
                <w:lang w:eastAsia="en-GB"/>
              </w:rPr>
              <w:t xml:space="preserve"> risk mitigation.</w:t>
            </w:r>
          </w:p>
          <w:p w:rsidR="00E06000" w:rsidRPr="00E30054" w:rsidRDefault="00E06000" w:rsidP="00A14BBB">
            <w:pPr>
              <w:rPr>
                <w:rFonts w:ascii="Times New Roman" w:eastAsia="Times New Roman" w:hAnsi="Times New Roman" w:cs="Times New Roman"/>
                <w:sz w:val="20"/>
                <w:szCs w:val="20"/>
                <w:lang w:eastAsia="en-GB"/>
              </w:rPr>
              <w:pPrChange w:id="57" w:author="Author">
                <w:pPr>
                  <w:ind w:firstLineChars="100" w:firstLine="200"/>
                </w:pPr>
              </w:pPrChange>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man-made catastrophe perils.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Other non-life catastrophe risk</w:t>
            </w:r>
          </w:p>
        </w:tc>
        <w:tc>
          <w:tcPr>
            <w:tcW w:w="4739" w:type="dxa"/>
          </w:tcPr>
          <w:p w:rsidR="00E06000" w:rsidRPr="00E30054" w:rsidDel="00E45CE1" w:rsidRDefault="00E06000">
            <w:pPr>
              <w:rPr>
                <w:del w:id="5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before risk mitigation arising from all “other non-life” perils and taking into consideration the diversification between the perils given in C0010/R0180.</w:t>
            </w:r>
          </w:p>
          <w:p w:rsidR="00E06000" w:rsidRPr="00E30054" w:rsidRDefault="00E06000" w:rsidP="00E45CE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“other non-life” perils.</w:t>
            </w:r>
            <w:del w:id="59" w:author="Author">
              <w:r w:rsidRPr="00E30054" w:rsidDel="00E45CE1">
                <w:rPr>
                  <w:rFonts w:ascii="Times New Roman" w:eastAsia="Times New Roman" w:hAnsi="Times New Roman" w:cs="Times New Roman"/>
                  <w:sz w:val="20"/>
                  <w:szCs w:val="20"/>
                  <w:lang w:eastAsia="en-GB"/>
                </w:rPr>
                <w:br/>
              </w:r>
            </w:del>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Other non-life catastrophe risk</w:t>
            </w:r>
          </w:p>
        </w:tc>
        <w:tc>
          <w:tcPr>
            <w:tcW w:w="4739" w:type="dxa"/>
          </w:tcPr>
          <w:p w:rsidR="00E06000" w:rsidRPr="00E30054" w:rsidDel="00E45CE1" w:rsidRDefault="00E06000">
            <w:pPr>
              <w:rPr>
                <w:del w:id="6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“other non-life” perils and taking into consideration the diversification effect between the perils given in C0020/R0180. </w:t>
            </w:r>
          </w:p>
          <w:p w:rsidR="00E06000" w:rsidRPr="00E30054" w:rsidRDefault="00E06000" w:rsidP="00E45CE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tcPr>
          <w:p w:rsidR="00E06000" w:rsidRPr="00E30054" w:rsidDel="00E45CE1" w:rsidRDefault="00E06000">
            <w:pPr>
              <w:rPr>
                <w:del w:id="6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different “other non-life” perils.</w:t>
            </w:r>
          </w:p>
          <w:p w:rsidR="00E06000" w:rsidRPr="00E30054" w:rsidRDefault="00E06000" w:rsidP="00E45CE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Other non-life catastrophe risk</w:t>
            </w:r>
          </w:p>
        </w:tc>
        <w:tc>
          <w:tcPr>
            <w:tcW w:w="4739" w:type="dxa"/>
          </w:tcPr>
          <w:p w:rsidR="00E06000" w:rsidRPr="00E30054" w:rsidDel="00E45CE1" w:rsidRDefault="00E06000">
            <w:pPr>
              <w:rPr>
                <w:del w:id="62"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after risk mitigation arising from all “other non-life” catastrophe perils and taking into consideration the diversification effect between the perils given in C0030/R0180.</w:t>
            </w:r>
          </w:p>
          <w:p w:rsidR="00E06000" w:rsidRPr="00E30054" w:rsidRDefault="00E06000" w:rsidP="00E45CE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“other non-life” catastrophe perils.</w:t>
            </w:r>
            <w:del w:id="63" w:author="Author">
              <w:r w:rsidRPr="00E30054" w:rsidDel="00E45CE1">
                <w:rPr>
                  <w:rFonts w:ascii="Times New Roman" w:eastAsia="Times New Roman" w:hAnsi="Times New Roman" w:cs="Times New Roman"/>
                  <w:sz w:val="20"/>
                  <w:szCs w:val="20"/>
                  <w:lang w:eastAsia="en-GB"/>
                </w:rPr>
                <w:br/>
              </w:r>
            </w:del>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Total  Non-life catastrophe risk before diversification</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the sub-modules (Natural catastrophe, Non-proportional property reinsurance, Man-made and “Other non-life” catastrophe risks) before the diversification between the sub-modules. </w:t>
            </w:r>
            <w:del w:id="64" w:author="Author">
              <w:r w:rsidRPr="00E30054" w:rsidDel="00E45CE1">
                <w:rPr>
                  <w:rFonts w:ascii="Times New Roman" w:eastAsia="Times New Roman" w:hAnsi="Times New Roman" w:cs="Times New Roman"/>
                  <w:sz w:val="20"/>
                  <w:szCs w:val="20"/>
                  <w:lang w:eastAsia="en-GB"/>
                </w:rPr>
                <w:br/>
              </w:r>
            </w:del>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C0010/R0200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sub-modules</w:t>
            </w:r>
          </w:p>
        </w:tc>
        <w:tc>
          <w:tcPr>
            <w:tcW w:w="4739" w:type="dxa"/>
          </w:tcPr>
          <w:p w:rsidR="00E06000" w:rsidRPr="00E30054" w:rsidDel="00E45CE1" w:rsidRDefault="00E06000">
            <w:pPr>
              <w:rPr>
                <w:del w:id="6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sub-modules (Natural catastrophe, Non-proportional property reinsurance, Man-made and “Other non-life” catastrophe risks).</w:t>
            </w:r>
          </w:p>
          <w:p w:rsidR="00E06000" w:rsidRPr="00E30054" w:rsidRDefault="00E06000" w:rsidP="00E45CE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C0010/R0210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A21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Total  Non-life catastrophe risk after diversification</w:t>
            </w:r>
          </w:p>
        </w:tc>
        <w:tc>
          <w:tcPr>
            <w:tcW w:w="4739" w:type="dxa"/>
          </w:tcPr>
          <w:p w:rsidR="00E06000" w:rsidDel="00E45CE1" w:rsidRDefault="00E06000">
            <w:pPr>
              <w:rPr>
                <w:del w:id="6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the sub-modules (Natural catastrophe, Non-proportional property reinsurance, Man-made and “Other non-life” catastrophe risks), taking into consideration the diversification between the sub-modules given in C0010/R0200. </w:t>
            </w:r>
          </w:p>
          <w:p w:rsidR="00C402DF" w:rsidRPr="00E30054" w:rsidRDefault="00C402DF" w:rsidP="00E45CE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Total  Non-life catastrophe risk before diversification</w:t>
            </w:r>
          </w:p>
        </w:tc>
        <w:tc>
          <w:tcPr>
            <w:tcW w:w="4739" w:type="dxa"/>
          </w:tcPr>
          <w:p w:rsidR="00E06000" w:rsidRPr="00E30054" w:rsidDel="00E45CE1" w:rsidRDefault="00E06000">
            <w:pPr>
              <w:rPr>
                <w:del w:id="67"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the sub-modules (Natural catastrophe, Non-proportional property reinsurance, Man-made and “Other non-life” catastrophe risks), before the diversification between the sub-modules. </w:t>
            </w:r>
          </w:p>
          <w:p w:rsidR="00E06000" w:rsidRPr="00E30054" w:rsidRDefault="00E06000" w:rsidP="00E45CE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C0020/R0200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sub-modules</w:t>
            </w:r>
          </w:p>
        </w:tc>
        <w:tc>
          <w:tcPr>
            <w:tcW w:w="4739" w:type="dxa"/>
          </w:tcPr>
          <w:p w:rsidR="00C402DF" w:rsidDel="00E45CE1" w:rsidRDefault="00E06000">
            <w:pPr>
              <w:rPr>
                <w:del w:id="6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different sub-modules (Natural catastrophe, Non-proportional property reinsurance, Man-made and “Other non-life” catastrophe risks).</w:t>
            </w:r>
          </w:p>
          <w:p w:rsidR="00E06000" w:rsidRPr="00E30054" w:rsidRDefault="00E06000" w:rsidP="00E45CE1">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C0020/R0210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Total Non-life catastrophe risk after diversification</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the sub-modules (Natural catastrophe, Non-proportional property reinsurance, Man-made and “Other non-life” catastrophe risks), taking into consideration the diversification effect between the sub-modules given in C0020/R0200. </w:t>
            </w:r>
            <w:del w:id="69" w:author="Author">
              <w:r w:rsidRPr="00E30054" w:rsidDel="00E45CE1">
                <w:rPr>
                  <w:rFonts w:ascii="Times New Roman" w:eastAsia="Times New Roman" w:hAnsi="Times New Roman" w:cs="Times New Roman"/>
                  <w:sz w:val="20"/>
                  <w:szCs w:val="20"/>
                  <w:lang w:eastAsia="en-GB"/>
                </w:rPr>
                <w:br/>
              </w:r>
            </w:del>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Total Non-life catastrophe risk before diversification</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after risk mitigation arising from all the sub-modules (Natural catastrophe, Non-proportional property reinsurance, Man-made and “Other non-life” catastrophe risks), before the diversification between the sub-modules.</w:t>
            </w:r>
            <w:del w:id="70" w:author="Author">
              <w:r w:rsidRPr="00E30054" w:rsidDel="00E45CE1">
                <w:rPr>
                  <w:rFonts w:ascii="Times New Roman" w:eastAsia="Times New Roman" w:hAnsi="Times New Roman" w:cs="Times New Roman"/>
                  <w:sz w:val="20"/>
                  <w:szCs w:val="20"/>
                  <w:lang w:eastAsia="en-GB"/>
                </w:rPr>
                <w:br/>
              </w:r>
            </w:del>
          </w:p>
        </w:tc>
      </w:tr>
      <w:tr w:rsidR="00E06000" w:rsidTr="00C402DF">
        <w:tc>
          <w:tcPr>
            <w:tcW w:w="1951"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C0030/R0200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C20</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sub-modules</w:t>
            </w:r>
          </w:p>
        </w:tc>
        <w:tc>
          <w:tcPr>
            <w:tcW w:w="4739" w:type="dxa"/>
            <w:tcBorders>
              <w:bottom w:val="single" w:sz="4" w:space="0" w:color="auto"/>
            </w:tcBorders>
          </w:tcPr>
          <w:p w:rsidR="00E06000" w:rsidRPr="00E30054" w:rsidDel="00E45CE1" w:rsidRDefault="00E06000">
            <w:pPr>
              <w:rPr>
                <w:del w:id="7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sub-modules (Natural catastrophe, Non-proportional property reinsurance, Man-made and “Other non-life” catastrophe risks).</w:t>
            </w:r>
          </w:p>
          <w:p w:rsidR="00E06000" w:rsidRPr="00E30054" w:rsidRDefault="00E06000" w:rsidP="00E45CE1">
            <w:pPr>
              <w:rPr>
                <w:rFonts w:ascii="Times New Roman" w:eastAsia="Times New Roman" w:hAnsi="Times New Roman" w:cs="Times New Roman"/>
                <w:sz w:val="20"/>
                <w:szCs w:val="20"/>
                <w:lang w:eastAsia="en-GB"/>
              </w:rPr>
            </w:pPr>
          </w:p>
        </w:tc>
      </w:tr>
      <w:tr w:rsidR="00E06000" w:rsidTr="00A14BBB">
        <w:tblPrEx>
          <w:tblW w:w="0" w:type="auto"/>
          <w:tblLayout w:type="fixed"/>
          <w:tblPrExChange w:id="72" w:author="Author">
            <w:tblPrEx>
              <w:tblW w:w="0" w:type="auto"/>
              <w:tblLayout w:type="fixed"/>
            </w:tblPrEx>
          </w:tblPrExChange>
        </w:tblPrEx>
        <w:trPr>
          <w:trHeight w:val="1690"/>
        </w:trPr>
        <w:tc>
          <w:tcPr>
            <w:tcW w:w="1951" w:type="dxa"/>
            <w:tcBorders>
              <w:bottom w:val="single" w:sz="4" w:space="0" w:color="auto"/>
            </w:tcBorders>
            <w:tcPrChange w:id="73" w:author="Author">
              <w:tcPr>
                <w:tcW w:w="1951" w:type="dxa"/>
                <w:tcBorders>
                  <w:bottom w:val="single" w:sz="4" w:space="0" w:color="auto"/>
                </w:tcBorders>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C0030/R0210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C21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74" w:author="Author">
              <w:tcPr>
                <w:tcW w:w="2552" w:type="dxa"/>
                <w:tcBorders>
                  <w:bottom w:val="single" w:sz="4" w:space="0" w:color="auto"/>
                </w:tcBorders>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Total Non-life catastrophe risk after diversification</w:t>
            </w:r>
          </w:p>
        </w:tc>
        <w:tc>
          <w:tcPr>
            <w:tcW w:w="4739" w:type="dxa"/>
            <w:tcBorders>
              <w:bottom w:val="single" w:sz="4" w:space="0" w:color="auto"/>
            </w:tcBorders>
            <w:tcPrChange w:id="75" w:author="Author">
              <w:tcPr>
                <w:tcW w:w="4739" w:type="dxa"/>
                <w:tcBorders>
                  <w:bottom w:val="single" w:sz="4" w:space="0" w:color="auto"/>
                </w:tcBorders>
              </w:tcPr>
            </w:tcPrChange>
          </w:tcPr>
          <w:p w:rsidR="00E06000" w:rsidDel="00E45CE1" w:rsidRDefault="00E06000">
            <w:pPr>
              <w:rPr>
                <w:del w:id="7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the sub-modules (Natural catastrophe, Non-proportional property reinsurance, Man-made and “Other non-life” catastrophe risks), taking into consideration the diversification between the sub-modules given in item C0030/R0200. </w:t>
            </w:r>
          </w:p>
          <w:p w:rsidR="00C402DF" w:rsidRPr="00E30054" w:rsidRDefault="00C402DF" w:rsidP="00E45CE1">
            <w:pPr>
              <w:rPr>
                <w:rFonts w:ascii="Times New Roman" w:eastAsia="Times New Roman" w:hAnsi="Times New Roman" w:cs="Times New Roman"/>
                <w:sz w:val="20"/>
                <w:szCs w:val="20"/>
                <w:lang w:eastAsia="en-GB"/>
              </w:rPr>
            </w:pPr>
          </w:p>
        </w:tc>
      </w:tr>
      <w:tr w:rsidR="00E06000" w:rsidTr="00C402DF">
        <w:tc>
          <w:tcPr>
            <w:tcW w:w="9242" w:type="dxa"/>
            <w:gridSpan w:val="3"/>
            <w:tcBorders>
              <w:top w:val="single" w:sz="4" w:space="0" w:color="auto"/>
              <w:left w:val="nil"/>
              <w:bottom w:val="single" w:sz="4" w:space="0" w:color="auto"/>
              <w:right w:val="nil"/>
            </w:tcBorders>
          </w:tcPr>
          <w:p w:rsidR="00E06000" w:rsidRDefault="00E06000" w:rsidP="00845CB8">
            <w:r w:rsidRPr="00E30054">
              <w:rPr>
                <w:rFonts w:ascii="Times New Roman" w:eastAsia="Times New Roman" w:hAnsi="Times New Roman" w:cs="Times New Roman"/>
                <w:b/>
                <w:bCs/>
                <w:sz w:val="20"/>
                <w:szCs w:val="20"/>
                <w:lang w:eastAsia="en-GB"/>
              </w:rPr>
              <w:t xml:space="preserve">Health </w:t>
            </w:r>
            <w:ins w:id="77" w:author="Author">
              <w:r w:rsidR="00C42466">
                <w:rPr>
                  <w:rFonts w:ascii="Times New Roman" w:eastAsia="Times New Roman" w:hAnsi="Times New Roman" w:cs="Times New Roman"/>
                  <w:b/>
                  <w:bCs/>
                  <w:sz w:val="20"/>
                  <w:szCs w:val="20"/>
                  <w:lang w:eastAsia="en-GB"/>
                </w:rPr>
                <w:t>NSLT</w:t>
              </w:r>
              <w:r w:rsidR="00C42466" w:rsidRPr="00E30054">
                <w:rPr>
                  <w:rFonts w:ascii="Times New Roman" w:eastAsia="Times New Roman" w:hAnsi="Times New Roman" w:cs="Times New Roman"/>
                  <w:b/>
                  <w:bCs/>
                  <w:sz w:val="20"/>
                  <w:szCs w:val="20"/>
                  <w:lang w:eastAsia="en-GB"/>
                </w:rPr>
                <w:t xml:space="preserve"> </w:t>
              </w:r>
            </w:ins>
            <w:r w:rsidRPr="00E30054">
              <w:rPr>
                <w:rFonts w:ascii="Times New Roman" w:eastAsia="Times New Roman" w:hAnsi="Times New Roman" w:cs="Times New Roman"/>
                <w:b/>
                <w:bCs/>
                <w:sz w:val="20"/>
                <w:szCs w:val="20"/>
                <w:lang w:eastAsia="en-GB"/>
              </w:rPr>
              <w:t>catastrophe risk – Summary</w:t>
            </w:r>
          </w:p>
        </w:tc>
      </w:tr>
      <w:tr w:rsidR="00E06000" w:rsidTr="009F11BB">
        <w:tc>
          <w:tcPr>
            <w:tcW w:w="1951"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A22</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Health catastrophe risk</w:t>
            </w:r>
          </w:p>
        </w:tc>
        <w:tc>
          <w:tcPr>
            <w:tcW w:w="4739" w:type="dxa"/>
            <w:tcBorders>
              <w:top w:val="single" w:sz="4" w:space="0" w:color="auto"/>
            </w:tcBorders>
          </w:tcPr>
          <w:p w:rsidR="00E06000" w:rsidDel="00E45CE1" w:rsidRDefault="00E06000">
            <w:pPr>
              <w:rPr>
                <w:del w:id="7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Health catastrophe risk sub-modules and taking into consideration the diversification between the sub-modules given in C0010/R0340. </w:t>
            </w:r>
          </w:p>
          <w:p w:rsidR="00622636" w:rsidRPr="00E30054" w:rsidRDefault="00622636" w:rsidP="00E45CE1">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622636">
              <w:rPr>
                <w:rFonts w:ascii="Times New Roman" w:eastAsia="Times New Roman" w:hAnsi="Times New Roman" w:cs="Times New Roman"/>
                <w:sz w:val="20"/>
                <w:szCs w:val="20"/>
                <w:lang w:eastAsia="en-GB"/>
              </w:rPr>
              <w:t>A23-</w:t>
            </w:r>
            <w:r w:rsidRPr="00E30054">
              <w:rPr>
                <w:rFonts w:ascii="Times New Roman" w:eastAsia="Times New Roman" w:hAnsi="Times New Roman" w:cs="Times New Roman"/>
                <w:sz w:val="20"/>
                <w:szCs w:val="20"/>
                <w:lang w:eastAsia="en-GB"/>
              </w:rPr>
              <w:t>A25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Health catastrophe risk sub-modules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Health catastrophe risk sub-modules, taking into consideration the diversification effect between the countries. </w:t>
            </w:r>
          </w:p>
          <w:p w:rsidR="00622636" w:rsidRDefault="00622636" w:rsidP="00E06000">
            <w:pPr>
              <w:rPr>
                <w:rFonts w:ascii="Times New Roman" w:eastAsia="Times New Roman" w:hAnsi="Times New Roman" w:cs="Times New Roman"/>
                <w:sz w:val="20"/>
                <w:szCs w:val="20"/>
                <w:lang w:eastAsia="en-GB"/>
              </w:rPr>
            </w:pPr>
          </w:p>
          <w:p w:rsidR="00E06000" w:rsidDel="00E45CE1" w:rsidRDefault="00E06000">
            <w:pPr>
              <w:rPr>
                <w:del w:id="7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Health catastrophe risk sub-module this amount is equal to the Catastrophe Risk Charge before risk mitigation</w:t>
            </w:r>
            <w:r>
              <w:rPr>
                <w:rFonts w:ascii="Times New Roman" w:eastAsia="Times New Roman" w:hAnsi="Times New Roman" w:cs="Times New Roman"/>
                <w:sz w:val="20"/>
                <w:szCs w:val="20"/>
                <w:lang w:eastAsia="en-GB"/>
              </w:rPr>
              <w:t>.</w:t>
            </w:r>
          </w:p>
          <w:p w:rsidR="00E06000" w:rsidRPr="00E30054" w:rsidRDefault="00E06000" w:rsidP="00E45CE1">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C0010/R0340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A26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sub-modules</w:t>
            </w:r>
          </w:p>
        </w:tc>
        <w:tc>
          <w:tcPr>
            <w:tcW w:w="4739" w:type="dxa"/>
          </w:tcPr>
          <w:p w:rsidR="00E06000" w:rsidRPr="00E30054" w:rsidDel="00E45CE1" w:rsidRDefault="00E06000">
            <w:pPr>
              <w:rPr>
                <w:del w:id="8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Health risk catastrophe sub-modules.</w:t>
            </w:r>
          </w:p>
          <w:p w:rsidR="00E06000" w:rsidRPr="00E30054" w:rsidRDefault="00E06000" w:rsidP="00E45CE1">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B22</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Health catastrophe risk</w:t>
            </w:r>
          </w:p>
        </w:tc>
        <w:tc>
          <w:tcPr>
            <w:tcW w:w="4739" w:type="dxa"/>
          </w:tcPr>
          <w:p w:rsidR="00E06000" w:rsidRPr="00E30054" w:rsidDel="00E45CE1" w:rsidRDefault="00E06000">
            <w:pPr>
              <w:rPr>
                <w:del w:id="8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Health risk catastrophe sub-modules and taking into consideration the diversification effect between the sub-modules given in </w:t>
            </w:r>
            <w:r w:rsidR="00622636">
              <w:rPr>
                <w:rFonts w:ascii="Times New Roman" w:eastAsia="Times New Roman" w:hAnsi="Times New Roman" w:cs="Times New Roman"/>
                <w:sz w:val="20"/>
                <w:szCs w:val="20"/>
                <w:lang w:eastAsia="en-GB"/>
              </w:rPr>
              <w:t>C0020/R0340</w:t>
            </w:r>
            <w:r w:rsidRPr="00E30054">
              <w:rPr>
                <w:rFonts w:ascii="Times New Roman" w:eastAsia="Times New Roman" w:hAnsi="Times New Roman" w:cs="Times New Roman"/>
                <w:sz w:val="20"/>
                <w:szCs w:val="20"/>
                <w:lang w:eastAsia="en-GB"/>
              </w:rPr>
              <w:t xml:space="preserve">. </w:t>
            </w:r>
          </w:p>
          <w:p w:rsidR="00E06000" w:rsidRPr="00E30054" w:rsidRDefault="00E06000" w:rsidP="00E45CE1">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p w:rsidR="00E06000" w:rsidRPr="00E30054" w:rsidRDefault="00E06000" w:rsidP="00622636">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B23</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Health catastrophe risk sub-modules</w:t>
            </w:r>
          </w:p>
        </w:tc>
        <w:tc>
          <w:tcPr>
            <w:tcW w:w="4739" w:type="dxa"/>
          </w:tcPr>
          <w:p w:rsidR="00E06000" w:rsidRPr="00E30054" w:rsidDel="00E45CE1" w:rsidRDefault="00E06000">
            <w:pPr>
              <w:rPr>
                <w:del w:id="82"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per Health catastrophe risk sub-module. </w:t>
            </w:r>
          </w:p>
          <w:p w:rsidR="00E06000" w:rsidRPr="00E30054" w:rsidRDefault="00E06000" w:rsidP="00E45CE1">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C0020/R0340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sub-modules</w:t>
            </w:r>
          </w:p>
        </w:tc>
        <w:tc>
          <w:tcPr>
            <w:tcW w:w="4739" w:type="dxa"/>
          </w:tcPr>
          <w:p w:rsidR="00E06000" w:rsidRPr="00E30054" w:rsidDel="00E45CE1" w:rsidRDefault="00E06000">
            <w:pPr>
              <w:rPr>
                <w:del w:id="83"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different Health catastrophe risk sub-modules.</w:t>
            </w:r>
          </w:p>
          <w:p w:rsidR="00E06000" w:rsidRPr="00E30054" w:rsidRDefault="00E06000" w:rsidP="00E45CE1">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C22</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Health catastrophe risk</w:t>
            </w:r>
          </w:p>
        </w:tc>
        <w:tc>
          <w:tcPr>
            <w:tcW w:w="4739" w:type="dxa"/>
          </w:tcPr>
          <w:p w:rsidR="00E06000" w:rsidDel="00E45CE1" w:rsidRDefault="00E06000">
            <w:pPr>
              <w:rPr>
                <w:del w:id="8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Health catastrophe risk sub-modules and taking into consideration the diversification effect between the sub-modules given in C0030/R0340. </w:t>
            </w:r>
          </w:p>
          <w:p w:rsidR="00E06000" w:rsidRPr="00E30054" w:rsidRDefault="00E06000" w:rsidP="00E45CE1">
            <w:pPr>
              <w:rPr>
                <w:rFonts w:ascii="Times New Roman" w:eastAsia="Times New Roman" w:hAnsi="Times New Roman" w:cs="Times New Roman"/>
                <w:sz w:val="20"/>
                <w:szCs w:val="20"/>
                <w:lang w:eastAsia="en-GB"/>
              </w:rPr>
            </w:pPr>
          </w:p>
        </w:tc>
      </w:tr>
      <w:tr w:rsidR="00E06000" w:rsidTr="009F11BB">
        <w:tc>
          <w:tcPr>
            <w:tcW w:w="1951"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622636">
              <w:rPr>
                <w:rFonts w:ascii="Times New Roman" w:eastAsia="Times New Roman" w:hAnsi="Times New Roman" w:cs="Times New Roman"/>
                <w:sz w:val="20"/>
                <w:szCs w:val="20"/>
                <w:lang w:eastAsia="en-GB"/>
              </w:rPr>
              <w:t>C23-</w:t>
            </w:r>
            <w:r w:rsidRPr="00E30054">
              <w:rPr>
                <w:rFonts w:ascii="Times New Roman" w:eastAsia="Times New Roman" w:hAnsi="Times New Roman" w:cs="Times New Roman"/>
                <w:sz w:val="20"/>
                <w:szCs w:val="20"/>
                <w:lang w:eastAsia="en-GB"/>
              </w:rPr>
              <w:t>C25</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Health  catastrophe risk sub-modules</w:t>
            </w:r>
          </w:p>
        </w:tc>
        <w:tc>
          <w:tcPr>
            <w:tcW w:w="4739"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Health catastrophe risk sub-module, taking into consideration the diversification effect between countries. </w:t>
            </w:r>
          </w:p>
          <w:p w:rsidR="00622636" w:rsidRDefault="00622636" w:rsidP="00310F34">
            <w:pPr>
              <w:rPr>
                <w:rFonts w:ascii="Times New Roman" w:eastAsia="Times New Roman" w:hAnsi="Times New Roman" w:cs="Times New Roman"/>
                <w:sz w:val="20"/>
                <w:szCs w:val="20"/>
                <w:lang w:eastAsia="en-GB"/>
              </w:rPr>
            </w:pPr>
          </w:p>
          <w:p w:rsidR="00E06000" w:rsidRPr="00E30054" w:rsidDel="00E45CE1" w:rsidRDefault="00E06000">
            <w:pPr>
              <w:rPr>
                <w:del w:id="8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Health catastrophe risk sub-module this amount is equal to the Catastrophe Ri</w:t>
            </w:r>
            <w:r w:rsidR="00622636">
              <w:rPr>
                <w:rFonts w:ascii="Times New Roman" w:eastAsia="Times New Roman" w:hAnsi="Times New Roman" w:cs="Times New Roman"/>
                <w:sz w:val="20"/>
                <w:szCs w:val="20"/>
                <w:lang w:eastAsia="en-GB"/>
              </w:rPr>
              <w:t>sk Charge after risk mitigation.</w:t>
            </w:r>
          </w:p>
          <w:p w:rsidR="00E06000" w:rsidRPr="00E30054" w:rsidRDefault="00E06000" w:rsidP="00E45CE1">
            <w:pPr>
              <w:rPr>
                <w:rFonts w:ascii="Times New Roman" w:eastAsia="Times New Roman" w:hAnsi="Times New Roman" w:cs="Times New Roman"/>
                <w:sz w:val="20"/>
                <w:szCs w:val="20"/>
                <w:lang w:eastAsia="en-GB"/>
              </w:rPr>
            </w:pPr>
          </w:p>
        </w:tc>
      </w:tr>
      <w:tr w:rsidR="00E06000" w:rsidTr="009F11BB">
        <w:tc>
          <w:tcPr>
            <w:tcW w:w="1951"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C0030/R0340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C26</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sub-modules</w:t>
            </w:r>
          </w:p>
        </w:tc>
        <w:tc>
          <w:tcPr>
            <w:tcW w:w="4739" w:type="dxa"/>
            <w:tcBorders>
              <w:bottom w:val="single" w:sz="4" w:space="0" w:color="auto"/>
            </w:tcBorders>
          </w:tcPr>
          <w:p w:rsidR="00E06000" w:rsidDel="00E45CE1" w:rsidRDefault="00E06000">
            <w:pPr>
              <w:rPr>
                <w:del w:id="8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Health catastrophe risk sub-modules.</w:t>
            </w:r>
          </w:p>
          <w:p w:rsidR="00622636" w:rsidRPr="00E30054" w:rsidRDefault="00622636" w:rsidP="00E45CE1">
            <w:pPr>
              <w:rPr>
                <w:rFonts w:ascii="Times New Roman" w:eastAsia="Times New Roman" w:hAnsi="Times New Roman" w:cs="Times New Roman"/>
                <w:sz w:val="20"/>
                <w:szCs w:val="20"/>
                <w:lang w:eastAsia="en-GB"/>
              </w:rPr>
            </w:pPr>
          </w:p>
        </w:tc>
      </w:tr>
      <w:tr w:rsidR="00E06000" w:rsidTr="00622636">
        <w:tc>
          <w:tcPr>
            <w:tcW w:w="9242" w:type="dxa"/>
            <w:gridSpan w:val="3"/>
            <w:tcBorders>
              <w:top w:val="single" w:sz="4" w:space="0" w:color="auto"/>
              <w:left w:val="nil"/>
              <w:bottom w:val="single" w:sz="4" w:space="0" w:color="auto"/>
              <w:right w:val="nil"/>
            </w:tcBorders>
          </w:tcPr>
          <w:p w:rsidR="00C42466" w:rsidRPr="00810A3A" w:rsidRDefault="00C42466" w:rsidP="00C42466">
            <w:pPr>
              <w:rPr>
                <w:ins w:id="87" w:author="Author"/>
                <w:rFonts w:ascii="Times New Roman" w:eastAsia="Times New Roman" w:hAnsi="Times New Roman" w:cs="Times New Roman"/>
                <w:b/>
                <w:bCs/>
                <w:sz w:val="20"/>
                <w:szCs w:val="20"/>
                <w:u w:val="single"/>
                <w:lang w:eastAsia="en-GB"/>
              </w:rPr>
            </w:pPr>
            <w:ins w:id="88" w:author="Author">
              <w:r>
                <w:rPr>
                  <w:rFonts w:ascii="Times New Roman" w:eastAsia="Times New Roman" w:hAnsi="Times New Roman" w:cs="Times New Roman"/>
                  <w:b/>
                  <w:bCs/>
                  <w:sz w:val="20"/>
                  <w:szCs w:val="20"/>
                  <w:u w:val="single"/>
                  <w:lang w:eastAsia="en-GB"/>
                </w:rPr>
                <w:t>Non-life catastrophe risk</w:t>
              </w:r>
            </w:ins>
          </w:p>
          <w:p w:rsidR="00C42466" w:rsidRDefault="00C42466" w:rsidP="00C42466">
            <w:pPr>
              <w:rPr>
                <w:ins w:id="89" w:author="Author"/>
                <w:rFonts w:ascii="Times New Roman" w:eastAsia="Times New Roman" w:hAnsi="Times New Roman" w:cs="Times New Roman"/>
                <w:b/>
                <w:bCs/>
                <w:sz w:val="20"/>
                <w:szCs w:val="20"/>
                <w:lang w:eastAsia="en-GB"/>
              </w:rPr>
            </w:pPr>
          </w:p>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Windstorm</w:t>
            </w:r>
          </w:p>
        </w:tc>
      </w:tr>
      <w:tr w:rsidR="00E06000" w:rsidTr="009F11BB">
        <w:tc>
          <w:tcPr>
            <w:tcW w:w="1951" w:type="dxa"/>
            <w:tcBorders>
              <w:top w:val="single" w:sz="4" w:space="0" w:color="auto"/>
            </w:tcBorders>
          </w:tcPr>
          <w:p w:rsidR="00E06000" w:rsidRPr="00E30054" w:rsidDel="00462B7D" w:rsidRDefault="00E06000" w:rsidP="00622636">
            <w:pPr>
              <w:rPr>
                <w:del w:id="90" w:author="Author"/>
                <w:rFonts w:ascii="Times New Roman" w:eastAsia="Times New Roman" w:hAnsi="Times New Roman" w:cs="Times New Roman"/>
                <w:sz w:val="20"/>
                <w:szCs w:val="20"/>
                <w:lang w:eastAsia="en-GB"/>
              </w:rPr>
            </w:pPr>
            <w:del w:id="91" w:author="Author">
              <w:r w:rsidRPr="00E30054" w:rsidDel="00462B7D">
                <w:rPr>
                  <w:rFonts w:ascii="Times New Roman" w:eastAsia="Times New Roman" w:hAnsi="Times New Roman" w:cs="Times New Roman"/>
                  <w:sz w:val="20"/>
                  <w:szCs w:val="20"/>
                  <w:lang w:eastAsia="en-GB"/>
                </w:rPr>
                <w:delText>C0040/R0400</w:delText>
              </w:r>
              <w:r w:rsidR="00622636" w:rsidDel="00462B7D">
                <w:rPr>
                  <w:rFonts w:ascii="Times New Roman" w:eastAsia="Times New Roman" w:hAnsi="Times New Roman" w:cs="Times New Roman"/>
                  <w:sz w:val="20"/>
                  <w:szCs w:val="20"/>
                  <w:lang w:eastAsia="en-GB"/>
                </w:rPr>
                <w:delText>-</w:delText>
              </w:r>
              <w:r w:rsidRPr="00E30054" w:rsidDel="00462B7D">
                <w:rPr>
                  <w:rFonts w:ascii="Times New Roman" w:eastAsia="Times New Roman" w:hAnsi="Times New Roman" w:cs="Times New Roman"/>
                  <w:sz w:val="20"/>
                  <w:szCs w:val="20"/>
                  <w:lang w:eastAsia="en-GB"/>
                </w:rPr>
                <w:delText>R0590</w:delText>
              </w:r>
            </w:del>
          </w:p>
          <w:p w:rsidR="00E06000" w:rsidRPr="00E30054" w:rsidRDefault="00E06000" w:rsidP="00310F34">
            <w:pPr>
              <w:rPr>
                <w:rFonts w:ascii="Times New Roman" w:eastAsia="Times New Roman" w:hAnsi="Times New Roman" w:cs="Times New Roman"/>
                <w:sz w:val="20"/>
                <w:szCs w:val="20"/>
                <w:lang w:eastAsia="en-GB"/>
              </w:rPr>
            </w:pPr>
            <w:del w:id="92" w:author="Author">
              <w:r w:rsidRPr="00F70FD8" w:rsidDel="00462B7D">
                <w:rPr>
                  <w:rFonts w:ascii="Times New Roman" w:eastAsia="Times New Roman" w:hAnsi="Times New Roman" w:cs="Times New Roman"/>
                  <w:sz w:val="20"/>
                  <w:szCs w:val="20"/>
                  <w:lang w:eastAsia="en-GB"/>
                </w:rPr>
                <w:delText>(</w:delText>
              </w:r>
              <w:r w:rsidR="00622636" w:rsidDel="00462B7D">
                <w:rPr>
                  <w:rFonts w:ascii="Times New Roman" w:eastAsia="Times New Roman" w:hAnsi="Times New Roman" w:cs="Times New Roman"/>
                  <w:sz w:val="20"/>
                  <w:szCs w:val="20"/>
                  <w:lang w:eastAsia="en-GB"/>
                </w:rPr>
                <w:delText>AA1-</w:delText>
              </w:r>
              <w:r w:rsidRPr="00E30054" w:rsidDel="00462B7D">
                <w:rPr>
                  <w:rFonts w:ascii="Times New Roman" w:eastAsia="Times New Roman" w:hAnsi="Times New Roman" w:cs="Times New Roman"/>
                  <w:sz w:val="20"/>
                  <w:szCs w:val="20"/>
                  <w:lang w:eastAsia="en-GB"/>
                </w:rPr>
                <w:delText>AA20</w:delText>
              </w:r>
              <w:r w:rsidRPr="00F70FD8" w:rsidDel="00462B7D">
                <w:rPr>
                  <w:rFonts w:ascii="Times New Roman" w:eastAsia="Times New Roman" w:hAnsi="Times New Roman" w:cs="Times New Roman"/>
                  <w:sz w:val="20"/>
                  <w:szCs w:val="20"/>
                  <w:lang w:eastAsia="en-GB"/>
                </w:rPr>
                <w:delText>)</w:delText>
              </w:r>
            </w:del>
          </w:p>
        </w:tc>
        <w:tc>
          <w:tcPr>
            <w:tcW w:w="2552"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del w:id="93" w:author="Author">
              <w:r w:rsidRPr="00E30054" w:rsidDel="00462B7D">
                <w:rPr>
                  <w:rFonts w:ascii="Times New Roman" w:eastAsia="Times New Roman" w:hAnsi="Times New Roman" w:cs="Times New Roman"/>
                  <w:sz w:val="20"/>
                  <w:szCs w:val="20"/>
                  <w:lang w:eastAsia="en-GB"/>
                </w:rPr>
                <w:delText>Estimation of the gross premium to be earned – EEA Region</w:delText>
              </w:r>
            </w:del>
          </w:p>
        </w:tc>
        <w:tc>
          <w:tcPr>
            <w:tcW w:w="4739" w:type="dxa"/>
            <w:tcBorders>
              <w:top w:val="single" w:sz="4" w:space="0" w:color="auto"/>
            </w:tcBorders>
          </w:tcPr>
          <w:p w:rsidR="00E06000" w:rsidRPr="009A376B" w:rsidDel="00462B7D" w:rsidRDefault="00E06000" w:rsidP="0044723B">
            <w:pPr>
              <w:rPr>
                <w:del w:id="94" w:author="Author"/>
                <w:rFonts w:ascii="Times New Roman" w:eastAsia="Times New Roman" w:hAnsi="Times New Roman" w:cs="Times New Roman"/>
                <w:sz w:val="20"/>
                <w:szCs w:val="20"/>
                <w:lang w:eastAsia="en-GB"/>
              </w:rPr>
            </w:pPr>
            <w:del w:id="95" w:author="Author">
              <w:r w:rsidRPr="00E30054" w:rsidDel="00462B7D">
                <w:rPr>
                  <w:rFonts w:ascii="Times New Roman" w:eastAsia="Times New Roman" w:hAnsi="Times New Roman" w:cs="Times New Roman"/>
                  <w:sz w:val="20"/>
                  <w:szCs w:val="20"/>
                  <w:lang w:eastAsia="en-GB"/>
                </w:rPr>
                <w:delText xml:space="preserve">An estimate of the premiums to be earned by the insurance or reinsurance </w:delText>
              </w:r>
              <w:r w:rsidR="00DB72E9" w:rsidDel="00462B7D">
                <w:rPr>
                  <w:rFonts w:ascii="Times New Roman" w:eastAsia="Times New Roman" w:hAnsi="Times New Roman" w:cs="Times New Roman"/>
                  <w:sz w:val="20"/>
                  <w:szCs w:val="20"/>
                  <w:lang w:eastAsia="en-GB"/>
                </w:rPr>
                <w:delText>group</w:delText>
              </w:r>
              <w:r w:rsidRPr="00E30054" w:rsidDel="00462B7D">
                <w:rPr>
                  <w:rFonts w:ascii="Times New Roman" w:eastAsia="Times New Roman" w:hAnsi="Times New Roman" w:cs="Times New Roman"/>
                  <w:sz w:val="20"/>
                  <w:szCs w:val="20"/>
                  <w:lang w:eastAsia="en-GB"/>
                </w:rPr>
                <w:delText>, during the following year in relation to the 20 EEA regions for the contract in relation to the o</w:delText>
              </w:r>
              <w:r w:rsidR="00622636" w:rsidDel="00462B7D">
                <w:rPr>
                  <w:rFonts w:ascii="Times New Roman" w:eastAsia="Times New Roman" w:hAnsi="Times New Roman" w:cs="Times New Roman"/>
                  <w:sz w:val="20"/>
                  <w:szCs w:val="20"/>
                  <w:lang w:eastAsia="en-GB"/>
                </w:rPr>
                <w:delText>bligations of lines of business</w:delText>
              </w:r>
              <w:r w:rsidR="0044723B" w:rsidDel="00462B7D">
                <w:rPr>
                  <w:rFonts w:ascii="Times New Roman" w:eastAsia="Times New Roman" w:hAnsi="Times New Roman" w:cs="Times New Roman"/>
                  <w:sz w:val="20"/>
                  <w:szCs w:val="20"/>
                  <w:lang w:eastAsia="en-GB"/>
                </w:rPr>
                <w:delText xml:space="preserve"> f</w:delText>
              </w:r>
              <w:r w:rsidRPr="00E30054" w:rsidDel="00462B7D">
                <w:rPr>
                  <w:rFonts w:ascii="Times New Roman" w:eastAsia="Times New Roman" w:hAnsi="Times New Roman" w:cs="Times New Roman"/>
                  <w:sz w:val="20"/>
                  <w:szCs w:val="20"/>
                  <w:lang w:eastAsia="en-GB"/>
                </w:rPr>
                <w:delText>ire and other damage, including the proportional reinsurance obligations</w:delText>
              </w:r>
              <w:r w:rsidR="0044723B" w:rsidDel="00462B7D">
                <w:rPr>
                  <w:rFonts w:ascii="Times New Roman" w:eastAsia="Times New Roman" w:hAnsi="Times New Roman" w:cs="Times New Roman"/>
                  <w:sz w:val="20"/>
                  <w:szCs w:val="20"/>
                  <w:lang w:eastAsia="en-GB"/>
                </w:rPr>
                <w:delText xml:space="preserve"> and</w:delText>
              </w:r>
              <w:r w:rsidRPr="00E30054" w:rsidDel="00462B7D">
                <w:rPr>
                  <w:rFonts w:ascii="Times New Roman" w:eastAsia="Times New Roman" w:hAnsi="Times New Roman" w:cs="Times New Roman"/>
                  <w:sz w:val="20"/>
                  <w:szCs w:val="20"/>
                  <w:lang w:eastAsia="en-GB"/>
                </w:rPr>
                <w:delText xml:space="preserve"> </w:delText>
              </w:r>
              <w:r w:rsidR="0044723B" w:rsidDel="00462B7D">
                <w:rPr>
                  <w:rFonts w:ascii="Times New Roman" w:eastAsia="Times New Roman" w:hAnsi="Times New Roman" w:cs="Times New Roman"/>
                  <w:sz w:val="20"/>
                  <w:szCs w:val="20"/>
                  <w:lang w:eastAsia="en-GB"/>
                </w:rPr>
                <w:delText>m</w:delText>
              </w:r>
              <w:r w:rsidRPr="00E30054" w:rsidDel="00462B7D">
                <w:rPr>
                  <w:rFonts w:ascii="Times New Roman" w:eastAsia="Times New Roman" w:hAnsi="Times New Roman" w:cs="Times New Roman"/>
                  <w:sz w:val="20"/>
                  <w:szCs w:val="20"/>
                  <w:lang w:eastAsia="en-GB"/>
                </w:rPr>
                <w:delText>arine, aviation and transport insurance, including the proportional reinsurance obligations.</w:delText>
              </w:r>
            </w:del>
          </w:p>
          <w:p w:rsidR="0044723B" w:rsidDel="00462B7D" w:rsidRDefault="0044723B" w:rsidP="0044723B">
            <w:pPr>
              <w:rPr>
                <w:del w:id="96" w:author="Author"/>
                <w:rFonts w:ascii="Times New Roman" w:eastAsia="Times New Roman" w:hAnsi="Times New Roman" w:cs="Times New Roman"/>
                <w:sz w:val="20"/>
                <w:szCs w:val="20"/>
                <w:lang w:eastAsia="en-GB"/>
              </w:rPr>
            </w:pPr>
          </w:p>
          <w:p w:rsidR="00E06000" w:rsidDel="00462B7D" w:rsidRDefault="00E06000" w:rsidP="0044723B">
            <w:pPr>
              <w:rPr>
                <w:del w:id="97" w:author="Author"/>
                <w:rFonts w:ascii="Times New Roman" w:eastAsia="Times New Roman" w:hAnsi="Times New Roman" w:cs="Times New Roman"/>
                <w:sz w:val="20"/>
                <w:szCs w:val="20"/>
                <w:lang w:eastAsia="en-GB"/>
              </w:rPr>
            </w:pPr>
            <w:del w:id="98" w:author="Author">
              <w:r w:rsidRPr="00E30054" w:rsidDel="00462B7D">
                <w:rPr>
                  <w:rFonts w:ascii="Times New Roman" w:eastAsia="Times New Roman" w:hAnsi="Times New Roman" w:cs="Times New Roman"/>
                  <w:sz w:val="20"/>
                  <w:szCs w:val="20"/>
                  <w:lang w:eastAsia="en-GB"/>
                </w:rPr>
                <w:delText>Premiums shall be gross, without deduction of premiums for reinsurance contracts.</w:delText>
              </w:r>
            </w:del>
          </w:p>
          <w:p w:rsidR="0044723B" w:rsidRPr="00E30054" w:rsidRDefault="0044723B" w:rsidP="0044723B">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Del="00462B7D" w:rsidRDefault="00E06000" w:rsidP="00310F34">
            <w:pPr>
              <w:rPr>
                <w:del w:id="99" w:author="Author"/>
                <w:rFonts w:ascii="Times New Roman" w:eastAsia="Times New Roman" w:hAnsi="Times New Roman" w:cs="Times New Roman"/>
                <w:sz w:val="20"/>
                <w:szCs w:val="20"/>
                <w:lang w:eastAsia="en-GB"/>
              </w:rPr>
            </w:pPr>
            <w:del w:id="100" w:author="Author">
              <w:r w:rsidRPr="00E30054" w:rsidDel="00462B7D">
                <w:rPr>
                  <w:rFonts w:ascii="Times New Roman" w:eastAsia="Times New Roman" w:hAnsi="Times New Roman" w:cs="Times New Roman"/>
                  <w:sz w:val="20"/>
                  <w:szCs w:val="20"/>
                  <w:lang w:eastAsia="en-GB"/>
                </w:rPr>
                <w:delText>C0040/R0600</w:delText>
              </w:r>
            </w:del>
          </w:p>
          <w:p w:rsidR="00E06000" w:rsidRPr="00E30054" w:rsidRDefault="00E06000" w:rsidP="00310F34">
            <w:pPr>
              <w:rPr>
                <w:rFonts w:ascii="Times New Roman" w:eastAsia="Times New Roman" w:hAnsi="Times New Roman" w:cs="Times New Roman"/>
                <w:sz w:val="20"/>
                <w:szCs w:val="20"/>
                <w:lang w:eastAsia="en-GB"/>
              </w:rPr>
            </w:pPr>
            <w:del w:id="101" w:author="Author">
              <w:r w:rsidRPr="00F70FD8" w:rsidDel="00462B7D">
                <w:rPr>
                  <w:rFonts w:ascii="Times New Roman" w:eastAsia="Times New Roman" w:hAnsi="Times New Roman" w:cs="Times New Roman"/>
                  <w:sz w:val="20"/>
                  <w:szCs w:val="20"/>
                  <w:lang w:eastAsia="en-GB"/>
                </w:rPr>
                <w:delText>(</w:delText>
              </w:r>
              <w:r w:rsidRPr="00E30054" w:rsidDel="00462B7D">
                <w:rPr>
                  <w:rFonts w:ascii="Times New Roman" w:eastAsia="Times New Roman" w:hAnsi="Times New Roman" w:cs="Times New Roman"/>
                  <w:sz w:val="20"/>
                  <w:szCs w:val="20"/>
                  <w:lang w:eastAsia="en-GB"/>
                </w:rPr>
                <w:delText>AA21</w:delText>
              </w:r>
              <w:r w:rsidRPr="00F70FD8" w:rsidDel="00462B7D">
                <w:rPr>
                  <w:rFonts w:ascii="Times New Roman" w:eastAsia="Times New Roman" w:hAnsi="Times New Roman" w:cs="Times New Roman"/>
                  <w:sz w:val="20"/>
                  <w:szCs w:val="20"/>
                  <w:lang w:eastAsia="en-GB"/>
                </w:rPr>
                <w:delText>)</w:delText>
              </w:r>
            </w:del>
          </w:p>
        </w:tc>
        <w:tc>
          <w:tcPr>
            <w:tcW w:w="2552" w:type="dxa"/>
            <w:vAlign w:val="center"/>
          </w:tcPr>
          <w:p w:rsidR="00E06000" w:rsidRPr="00E30054" w:rsidRDefault="00E06000" w:rsidP="00310F34">
            <w:pPr>
              <w:rPr>
                <w:rFonts w:ascii="Times New Roman" w:eastAsia="Times New Roman" w:hAnsi="Times New Roman" w:cs="Times New Roman"/>
                <w:sz w:val="20"/>
                <w:szCs w:val="20"/>
                <w:lang w:eastAsia="en-GB"/>
              </w:rPr>
            </w:pPr>
            <w:del w:id="102" w:author="Author">
              <w:r w:rsidRPr="00E30054" w:rsidDel="00462B7D">
                <w:rPr>
                  <w:rFonts w:ascii="Times New Roman" w:eastAsia="Times New Roman" w:hAnsi="Times New Roman" w:cs="Times New Roman"/>
                  <w:sz w:val="20"/>
                  <w:szCs w:val="20"/>
                  <w:lang w:eastAsia="en-GB"/>
                </w:rPr>
                <w:delText>Estimation of the gross premium to be earned – Total Windstorm EEA Regions before diversification</w:delText>
              </w:r>
            </w:del>
          </w:p>
        </w:tc>
        <w:tc>
          <w:tcPr>
            <w:tcW w:w="4739" w:type="dxa"/>
          </w:tcPr>
          <w:p w:rsidR="00E06000" w:rsidDel="00462B7D" w:rsidRDefault="0044723B" w:rsidP="0044723B">
            <w:pPr>
              <w:rPr>
                <w:del w:id="103" w:author="Author"/>
                <w:rFonts w:ascii="Times New Roman" w:eastAsia="Times New Roman" w:hAnsi="Times New Roman" w:cs="Times New Roman"/>
                <w:sz w:val="20"/>
                <w:szCs w:val="20"/>
                <w:lang w:eastAsia="en-GB"/>
              </w:rPr>
            </w:pPr>
            <w:del w:id="104" w:author="Author">
              <w:r w:rsidDel="00462B7D">
                <w:rPr>
                  <w:rFonts w:ascii="Times New Roman" w:eastAsia="Times New Roman" w:hAnsi="Times New Roman" w:cs="Times New Roman"/>
                  <w:sz w:val="20"/>
                  <w:szCs w:val="20"/>
                  <w:lang w:eastAsia="en-GB"/>
                </w:rPr>
                <w:delText xml:space="preserve">Total of the </w:delText>
              </w:r>
              <w:r w:rsidRPr="00E30054" w:rsidDel="00462B7D">
                <w:rPr>
                  <w:rFonts w:ascii="Times New Roman" w:eastAsia="Times New Roman" w:hAnsi="Times New Roman" w:cs="Times New Roman"/>
                  <w:sz w:val="20"/>
                  <w:szCs w:val="20"/>
                  <w:lang w:eastAsia="en-GB"/>
                </w:rPr>
                <w:delText xml:space="preserve">estimate of the premiums to be earned by the insurance or reinsurance </w:delText>
              </w:r>
              <w:r w:rsidR="00DB72E9" w:rsidDel="00462B7D">
                <w:rPr>
                  <w:rFonts w:ascii="Times New Roman" w:eastAsia="Times New Roman" w:hAnsi="Times New Roman" w:cs="Times New Roman"/>
                  <w:sz w:val="20"/>
                  <w:szCs w:val="20"/>
                  <w:lang w:eastAsia="en-GB"/>
                </w:rPr>
                <w:delText>group</w:delText>
              </w:r>
              <w:r w:rsidDel="00462B7D">
                <w:rPr>
                  <w:rFonts w:ascii="Times New Roman" w:eastAsia="Times New Roman" w:hAnsi="Times New Roman" w:cs="Times New Roman"/>
                  <w:sz w:val="20"/>
                  <w:szCs w:val="20"/>
                  <w:lang w:eastAsia="en-GB"/>
                </w:rPr>
                <w:delText xml:space="preserve"> before diversification</w:delText>
              </w:r>
              <w:r w:rsidRPr="00E30054" w:rsidDel="00462B7D">
                <w:rPr>
                  <w:rFonts w:ascii="Times New Roman" w:eastAsia="Times New Roman" w:hAnsi="Times New Roman" w:cs="Times New Roman"/>
                  <w:sz w:val="20"/>
                  <w:szCs w:val="20"/>
                  <w:lang w:eastAsia="en-GB"/>
                </w:rPr>
                <w:delText xml:space="preserve">, during the following year </w:delText>
              </w:r>
              <w:r w:rsidDel="00462B7D">
                <w:rPr>
                  <w:rFonts w:ascii="Times New Roman" w:eastAsia="Times New Roman" w:hAnsi="Times New Roman" w:cs="Times New Roman"/>
                  <w:sz w:val="20"/>
                  <w:szCs w:val="20"/>
                  <w:lang w:eastAsia="en-GB"/>
                </w:rPr>
                <w:delText>for</w:delText>
              </w:r>
              <w:r w:rsidRPr="00E30054" w:rsidDel="00462B7D">
                <w:rPr>
                  <w:rFonts w:ascii="Times New Roman" w:eastAsia="Times New Roman" w:hAnsi="Times New Roman" w:cs="Times New Roman"/>
                  <w:sz w:val="20"/>
                  <w:szCs w:val="20"/>
                  <w:lang w:eastAsia="en-GB"/>
                </w:rPr>
                <w:delText xml:space="preserve"> the 20 EEA regions</w:delText>
              </w:r>
              <w:r w:rsidDel="00462B7D">
                <w:rPr>
                  <w:rFonts w:ascii="Times New Roman" w:eastAsia="Times New Roman" w:hAnsi="Times New Roman" w:cs="Times New Roman"/>
                  <w:sz w:val="20"/>
                  <w:szCs w:val="20"/>
                  <w:lang w:eastAsia="en-GB"/>
                </w:rPr>
                <w:delText>.</w:delText>
              </w:r>
            </w:del>
          </w:p>
          <w:p w:rsidR="0044723B" w:rsidRPr="00E30054" w:rsidRDefault="0044723B" w:rsidP="0044723B">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C0040/R0610</w:t>
            </w:r>
            <w:r w:rsidR="0044723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R07</w:t>
            </w:r>
            <w:del w:id="105" w:author="Author">
              <w:r w:rsidRPr="00E30054" w:rsidDel="00462B7D">
                <w:rPr>
                  <w:rFonts w:ascii="Times New Roman" w:eastAsia="Times New Roman" w:hAnsi="Times New Roman" w:cs="Times New Roman"/>
                  <w:sz w:val="20"/>
                  <w:szCs w:val="20"/>
                  <w:lang w:eastAsia="en-GB"/>
                </w:rPr>
                <w:delText>4</w:delText>
              </w:r>
            </w:del>
            <w:ins w:id="106" w:author="Author">
              <w:r w:rsidR="00462B7D">
                <w:rPr>
                  <w:rFonts w:ascii="Times New Roman" w:eastAsia="Times New Roman" w:hAnsi="Times New Roman" w:cs="Times New Roman"/>
                  <w:sz w:val="20"/>
                  <w:szCs w:val="20"/>
                  <w:lang w:eastAsia="en-GB"/>
                </w:rPr>
                <w:t>8</w:t>
              </w:r>
            </w:ins>
            <w:r w:rsidRPr="00E30054">
              <w:rPr>
                <w:rFonts w:ascii="Times New Roman" w:eastAsia="Times New Roman" w:hAnsi="Times New Roman" w:cs="Times New Roman"/>
                <w:sz w:val="20"/>
                <w:szCs w:val="20"/>
                <w:lang w:eastAsia="en-GB"/>
              </w:rPr>
              <w:t>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44723B">
              <w:rPr>
                <w:rFonts w:ascii="Times New Roman" w:eastAsia="Times New Roman" w:hAnsi="Times New Roman" w:cs="Times New Roman"/>
                <w:sz w:val="20"/>
                <w:szCs w:val="20"/>
                <w:lang w:eastAsia="en-GB"/>
              </w:rPr>
              <w:t>AA22-</w:t>
            </w:r>
            <w:r w:rsidRPr="00E30054">
              <w:rPr>
                <w:rFonts w:ascii="Times New Roman" w:eastAsia="Times New Roman" w:hAnsi="Times New Roman" w:cs="Times New Roman"/>
                <w:sz w:val="20"/>
                <w:szCs w:val="20"/>
                <w:lang w:eastAsia="en-GB"/>
              </w:rPr>
              <w:t>AA35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739" w:type="dxa"/>
          </w:tcPr>
          <w:p w:rsidR="00E06000" w:rsidRDefault="00E06000" w:rsidP="0044723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following year in relation to the 14 regions other than the EEA regions</w:t>
            </w:r>
            <w:ins w:id="107" w:author="Author">
              <w:r w:rsidR="00462B7D">
                <w:rPr>
                  <w:rFonts w:ascii="Times New Roman" w:eastAsia="Times New Roman" w:hAnsi="Times New Roman" w:cs="Times New Roman"/>
                  <w:sz w:val="20"/>
                  <w:szCs w:val="20"/>
                  <w:lang w:eastAsia="en-GB"/>
                </w:rPr>
                <w:t>(</w:t>
              </w:r>
              <w:r w:rsidR="00462B7D" w:rsidRPr="00956369">
                <w:rPr>
                  <w:rFonts w:ascii="Times New Roman" w:eastAsia="Times New Roman" w:hAnsi="Times New Roman" w:cs="Times New Roman"/>
                  <w:sz w:val="20"/>
                  <w:szCs w:val="20"/>
                  <w:lang w:eastAsia="en-GB"/>
                </w:rPr>
                <w:t>include regions as specified in Annex III, except the ones specified in Annex V or in Annex XIII</w:t>
              </w:r>
              <w:r w:rsidR="00462B7D">
                <w:rPr>
                  <w:rFonts w:ascii="Times New Roman" w:eastAsia="Times New Roman" w:hAnsi="Times New Roman" w:cs="Times New Roman"/>
                  <w:sz w:val="20"/>
                  <w:szCs w:val="20"/>
                  <w:lang w:eastAsia="en-GB"/>
                </w:rPr>
                <w:t xml:space="preserve"> of Delegated Regulation </w:t>
              </w:r>
              <w:r w:rsidR="00FC7A9C">
                <w:rPr>
                  <w:rFonts w:ascii="Times New Roman" w:eastAsia="Times New Roman" w:hAnsi="Times New Roman" w:cs="Times New Roman"/>
                  <w:sz w:val="20"/>
                  <w:szCs w:val="20"/>
                  <w:lang w:eastAsia="en-GB"/>
                </w:rPr>
                <w:t xml:space="preserve">(EU) </w:t>
              </w:r>
              <w:r w:rsidR="00462B7D">
                <w:rPr>
                  <w:rFonts w:ascii="Times New Roman" w:eastAsia="Times New Roman" w:hAnsi="Times New Roman" w:cs="Times New Roman"/>
                  <w:sz w:val="20"/>
                  <w:szCs w:val="20"/>
                  <w:lang w:eastAsia="en-GB"/>
                </w:rPr>
                <w:t>2015/35)</w:t>
              </w:r>
            </w:ins>
            <w:r w:rsidRPr="00E30054">
              <w:rPr>
                <w:rFonts w:ascii="Times New Roman" w:eastAsia="Times New Roman" w:hAnsi="Times New Roman" w:cs="Times New Roman"/>
                <w:sz w:val="20"/>
                <w:szCs w:val="20"/>
                <w:lang w:eastAsia="en-GB"/>
              </w:rPr>
              <w:t>, for the contract in relation to the obligations of lines of business </w:t>
            </w:r>
            <w:r w:rsidR="0044723B">
              <w:rPr>
                <w:rFonts w:ascii="Times New Roman" w:eastAsia="Times New Roman" w:hAnsi="Times New Roman" w:cs="Times New Roman"/>
                <w:sz w:val="20"/>
                <w:szCs w:val="20"/>
                <w:lang w:eastAsia="en-GB"/>
              </w:rPr>
              <w:t>f</w:t>
            </w:r>
            <w:r w:rsidRPr="00E30054">
              <w:rPr>
                <w:rFonts w:ascii="Times New Roman" w:eastAsia="Times New Roman" w:hAnsi="Times New Roman" w:cs="Times New Roman"/>
                <w:sz w:val="20"/>
                <w:szCs w:val="20"/>
                <w:lang w:eastAsia="en-GB"/>
              </w:rPr>
              <w:t>ire and other damage</w:t>
            </w:r>
            <w:ins w:id="108" w:author="Author">
              <w:r w:rsidR="00462B7D">
                <w:rPr>
                  <w:rFonts w:ascii="Times New Roman" w:eastAsia="Times New Roman" w:hAnsi="Times New Roman" w:cs="Times New Roman"/>
                  <w:sz w:val="20"/>
                  <w:szCs w:val="20"/>
                  <w:lang w:eastAsia="en-GB"/>
                </w:rPr>
                <w:t xml:space="preserve"> covering windstorm risk</w:t>
              </w:r>
            </w:ins>
            <w:r w:rsidRPr="00E30054">
              <w:rPr>
                <w:rFonts w:ascii="Times New Roman" w:eastAsia="Times New Roman" w:hAnsi="Times New Roman" w:cs="Times New Roman"/>
                <w:sz w:val="20"/>
                <w:szCs w:val="20"/>
                <w:lang w:eastAsia="en-GB"/>
              </w:rPr>
              <w:t>, including the proportional reinsurance obligations</w:t>
            </w:r>
            <w:r w:rsidR="0044723B">
              <w:rPr>
                <w:rFonts w:ascii="Times New Roman" w:eastAsia="Times New Roman" w:hAnsi="Times New Roman" w:cs="Times New Roman"/>
                <w:sz w:val="20"/>
                <w:szCs w:val="20"/>
                <w:lang w:eastAsia="en-GB"/>
              </w:rPr>
              <w:t xml:space="preserve"> and m</w:t>
            </w:r>
            <w:r w:rsidRPr="00E30054">
              <w:rPr>
                <w:rFonts w:ascii="Times New Roman" w:eastAsia="Times New Roman" w:hAnsi="Times New Roman" w:cs="Times New Roman"/>
                <w:sz w:val="20"/>
                <w:szCs w:val="20"/>
                <w:lang w:eastAsia="en-GB"/>
              </w:rPr>
              <w:t>arine, aviation and transport insurance</w:t>
            </w:r>
            <w:ins w:id="109" w:author="Author">
              <w:r w:rsidR="00462B7D">
                <w:rPr>
                  <w:rFonts w:ascii="Times New Roman" w:eastAsia="Times New Roman" w:hAnsi="Times New Roman" w:cs="Times New Roman"/>
                  <w:sz w:val="20"/>
                  <w:szCs w:val="20"/>
                  <w:lang w:eastAsia="en-GB"/>
                </w:rPr>
                <w:t xml:space="preserve"> covering </w:t>
              </w:r>
              <w:r w:rsidR="00462B7D" w:rsidRPr="007E6797">
                <w:rPr>
                  <w:rFonts w:ascii="Times New Roman" w:eastAsia="Times New Roman" w:hAnsi="Times New Roman" w:cs="Times New Roman"/>
                  <w:sz w:val="20"/>
                  <w:szCs w:val="20"/>
                  <w:lang w:eastAsia="en-GB"/>
                </w:rPr>
                <w:t>onshore property damage by windstorm</w:t>
              </w:r>
            </w:ins>
            <w:r w:rsidRPr="00E30054">
              <w:rPr>
                <w:rFonts w:ascii="Times New Roman" w:eastAsia="Times New Roman" w:hAnsi="Times New Roman" w:cs="Times New Roman"/>
                <w:sz w:val="20"/>
                <w:szCs w:val="20"/>
                <w:lang w:eastAsia="en-GB"/>
              </w:rPr>
              <w:t>, including the proportional reinsurance obligations.</w:t>
            </w:r>
          </w:p>
          <w:p w:rsidR="0044723B" w:rsidRPr="00E30054" w:rsidRDefault="0044723B" w:rsidP="0044723B">
            <w:pPr>
              <w:rPr>
                <w:rFonts w:ascii="Times New Roman" w:eastAsia="Times New Roman" w:hAnsi="Times New Roman" w:cs="Times New Roman"/>
                <w:sz w:val="20"/>
                <w:szCs w:val="20"/>
                <w:lang w:eastAsia="en-GB"/>
              </w:rPr>
            </w:pPr>
          </w:p>
          <w:p w:rsidR="00E06000" w:rsidDel="00462B7D" w:rsidRDefault="00E06000">
            <w:pPr>
              <w:rPr>
                <w:del w:id="11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p w:rsidR="0044723B" w:rsidRPr="00E30054" w:rsidRDefault="0044723B" w:rsidP="00462B7D">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C0040/R07</w:t>
            </w:r>
            <w:ins w:id="111" w:author="Author">
              <w:r w:rsidR="00462B7D">
                <w:rPr>
                  <w:rFonts w:ascii="Times New Roman" w:eastAsia="Times New Roman" w:hAnsi="Times New Roman" w:cs="Times New Roman"/>
                  <w:sz w:val="20"/>
                  <w:szCs w:val="20"/>
                  <w:lang w:eastAsia="en-GB"/>
                </w:rPr>
                <w:t>9</w:t>
              </w:r>
            </w:ins>
            <w:del w:id="112" w:author="Author">
              <w:r w:rsidRPr="00E30054" w:rsidDel="00462B7D">
                <w:rPr>
                  <w:rFonts w:ascii="Times New Roman" w:eastAsia="Times New Roman" w:hAnsi="Times New Roman" w:cs="Times New Roman"/>
                  <w:sz w:val="20"/>
                  <w:szCs w:val="20"/>
                  <w:lang w:eastAsia="en-GB"/>
                </w:rPr>
                <w:delText>5</w:delText>
              </w:r>
            </w:del>
            <w:r w:rsidRPr="00E30054">
              <w:rPr>
                <w:rFonts w:ascii="Times New Roman" w:eastAsia="Times New Roman" w:hAnsi="Times New Roman" w:cs="Times New Roman"/>
                <w:sz w:val="20"/>
                <w:szCs w:val="20"/>
                <w:lang w:eastAsia="en-GB"/>
              </w:rPr>
              <w:t>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AA36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Windstorm Other Regions before diversifications</w:t>
            </w:r>
          </w:p>
        </w:tc>
        <w:tc>
          <w:tcPr>
            <w:tcW w:w="4739" w:type="dxa"/>
          </w:tcPr>
          <w:p w:rsidR="0044723B" w:rsidDel="00462B7D" w:rsidRDefault="0044723B" w:rsidP="00A14BBB">
            <w:pPr>
              <w:rPr>
                <w:del w:id="113"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Pr>
                <w:rFonts w:ascii="Times New Roman" w:eastAsia="Times New Roman" w:hAnsi="Times New Roman" w:cs="Times New Roman"/>
                <w:sz w:val="20"/>
                <w:szCs w:val="20"/>
                <w:lang w:eastAsia="en-GB"/>
              </w:rPr>
              <w:t xml:space="preserve"> before diversification</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w:t>
            </w:r>
            <w:r>
              <w:rPr>
                <w:rFonts w:ascii="Times New Roman" w:eastAsia="Times New Roman" w:hAnsi="Times New Roman" w:cs="Times New Roman"/>
                <w:sz w:val="20"/>
                <w:szCs w:val="20"/>
                <w:lang w:eastAsia="en-GB"/>
              </w:rPr>
              <w:t xml:space="preserve"> other</w:t>
            </w:r>
            <w:r w:rsidRPr="00E30054">
              <w:rPr>
                <w:rFonts w:ascii="Times New Roman" w:eastAsia="Times New Roman" w:hAnsi="Times New Roman" w:cs="Times New Roman"/>
                <w:sz w:val="20"/>
                <w:szCs w:val="20"/>
                <w:lang w:eastAsia="en-GB"/>
              </w:rPr>
              <w:t xml:space="preserve"> 14 regions other than the EEA regions</w:t>
            </w:r>
            <w:r>
              <w:rPr>
                <w:rFonts w:ascii="Times New Roman" w:eastAsia="Times New Roman" w:hAnsi="Times New Roman" w:cs="Times New Roman"/>
                <w:sz w:val="20"/>
                <w:szCs w:val="20"/>
                <w:lang w:eastAsia="en-GB"/>
              </w:rPr>
              <w:t>.</w:t>
            </w:r>
          </w:p>
          <w:p w:rsidR="00E06000" w:rsidRPr="00E30054" w:rsidRDefault="00E06000" w:rsidP="00A14BBB">
            <w:pPr>
              <w:rPr>
                <w:rFonts w:ascii="Times New Roman" w:eastAsia="Times New Roman" w:hAnsi="Times New Roman" w:cs="Times New Roman"/>
                <w:sz w:val="20"/>
                <w:szCs w:val="20"/>
                <w:lang w:eastAsia="en-GB"/>
              </w:rPr>
              <w:pPrChange w:id="114" w:author="Author">
                <w:pPr>
                  <w:ind w:firstLine="400"/>
                </w:pPr>
              </w:pPrChange>
            </w:pPr>
          </w:p>
        </w:tc>
      </w:tr>
      <w:tr w:rsidR="00E06000" w:rsidTr="009F11BB">
        <w:tc>
          <w:tcPr>
            <w:tcW w:w="1951" w:type="dxa"/>
          </w:tcPr>
          <w:p w:rsidR="00E06000" w:rsidRPr="00E30054" w:rsidDel="00462B7D" w:rsidRDefault="00E06000" w:rsidP="00310F34">
            <w:pPr>
              <w:rPr>
                <w:del w:id="115" w:author="Author"/>
                <w:rFonts w:ascii="Times New Roman" w:eastAsia="Times New Roman" w:hAnsi="Times New Roman" w:cs="Times New Roman"/>
                <w:sz w:val="20"/>
                <w:szCs w:val="20"/>
                <w:lang w:eastAsia="en-GB"/>
              </w:rPr>
            </w:pPr>
            <w:del w:id="116" w:author="Author">
              <w:r w:rsidRPr="00E30054" w:rsidDel="00462B7D">
                <w:rPr>
                  <w:rFonts w:ascii="Times New Roman" w:eastAsia="Times New Roman" w:hAnsi="Times New Roman" w:cs="Times New Roman"/>
                  <w:sz w:val="20"/>
                  <w:szCs w:val="20"/>
                  <w:lang w:eastAsia="en-GB"/>
                </w:rPr>
                <w:delText>C0040/R0760</w:delText>
              </w:r>
            </w:del>
          </w:p>
          <w:p w:rsidR="00E06000" w:rsidRPr="00E30054" w:rsidRDefault="00E06000" w:rsidP="00310F34">
            <w:pPr>
              <w:rPr>
                <w:rFonts w:ascii="Times New Roman" w:eastAsia="Times New Roman" w:hAnsi="Times New Roman" w:cs="Times New Roman"/>
                <w:sz w:val="20"/>
                <w:szCs w:val="20"/>
                <w:lang w:eastAsia="en-GB"/>
              </w:rPr>
            </w:pPr>
            <w:del w:id="117" w:author="Author">
              <w:r w:rsidRPr="00F70FD8" w:rsidDel="00462B7D">
                <w:rPr>
                  <w:rFonts w:ascii="Times New Roman" w:eastAsia="Times New Roman" w:hAnsi="Times New Roman" w:cs="Times New Roman"/>
                  <w:sz w:val="20"/>
                  <w:szCs w:val="20"/>
                  <w:lang w:eastAsia="en-GB"/>
                </w:rPr>
                <w:delText>(</w:delText>
              </w:r>
              <w:r w:rsidRPr="00E30054" w:rsidDel="00462B7D">
                <w:rPr>
                  <w:rFonts w:ascii="Times New Roman" w:eastAsia="Times New Roman" w:hAnsi="Times New Roman" w:cs="Times New Roman"/>
                  <w:sz w:val="20"/>
                  <w:szCs w:val="20"/>
                  <w:lang w:eastAsia="en-GB"/>
                </w:rPr>
                <w:delText>AA37</w:delText>
              </w:r>
              <w:r w:rsidRPr="00F70FD8" w:rsidDel="00462B7D">
                <w:rPr>
                  <w:rFonts w:ascii="Times New Roman" w:eastAsia="Times New Roman" w:hAnsi="Times New Roman" w:cs="Times New Roman"/>
                  <w:sz w:val="20"/>
                  <w:szCs w:val="20"/>
                  <w:lang w:eastAsia="en-GB"/>
                </w:rPr>
                <w:delText>)</w:delText>
              </w:r>
            </w:del>
          </w:p>
        </w:tc>
        <w:tc>
          <w:tcPr>
            <w:tcW w:w="2552" w:type="dxa"/>
          </w:tcPr>
          <w:p w:rsidR="00E06000" w:rsidRPr="00E30054" w:rsidRDefault="00E06000" w:rsidP="00310F34">
            <w:pPr>
              <w:rPr>
                <w:rFonts w:ascii="Times New Roman" w:eastAsia="Times New Roman" w:hAnsi="Times New Roman" w:cs="Times New Roman"/>
                <w:sz w:val="20"/>
                <w:szCs w:val="20"/>
                <w:lang w:eastAsia="en-GB"/>
              </w:rPr>
            </w:pPr>
            <w:del w:id="118" w:author="Author">
              <w:r w:rsidRPr="00E30054" w:rsidDel="00462B7D">
                <w:rPr>
                  <w:rFonts w:ascii="Times New Roman" w:eastAsia="Times New Roman" w:hAnsi="Times New Roman" w:cs="Times New Roman"/>
                  <w:sz w:val="20"/>
                  <w:szCs w:val="20"/>
                  <w:lang w:eastAsia="en-GB"/>
                </w:rPr>
                <w:delText>Estimation of the gross premium to be earned - Total Windstorm all Regions before diversification</w:delText>
              </w:r>
            </w:del>
          </w:p>
        </w:tc>
        <w:tc>
          <w:tcPr>
            <w:tcW w:w="4739" w:type="dxa"/>
          </w:tcPr>
          <w:p w:rsidR="00CB1443" w:rsidDel="00462B7D" w:rsidRDefault="00CB1443" w:rsidP="00CB1443">
            <w:pPr>
              <w:rPr>
                <w:del w:id="119" w:author="Author"/>
                <w:rFonts w:ascii="Times New Roman" w:eastAsia="Times New Roman" w:hAnsi="Times New Roman" w:cs="Times New Roman"/>
                <w:sz w:val="20"/>
                <w:szCs w:val="20"/>
                <w:lang w:eastAsia="en-GB"/>
              </w:rPr>
            </w:pPr>
            <w:del w:id="120" w:author="Author">
              <w:r w:rsidDel="00462B7D">
                <w:rPr>
                  <w:rFonts w:ascii="Times New Roman" w:eastAsia="Times New Roman" w:hAnsi="Times New Roman" w:cs="Times New Roman"/>
                  <w:sz w:val="20"/>
                  <w:szCs w:val="20"/>
                  <w:lang w:eastAsia="en-GB"/>
                </w:rPr>
                <w:delText xml:space="preserve">Total of the </w:delText>
              </w:r>
              <w:r w:rsidRPr="00E30054" w:rsidDel="00462B7D">
                <w:rPr>
                  <w:rFonts w:ascii="Times New Roman" w:eastAsia="Times New Roman" w:hAnsi="Times New Roman" w:cs="Times New Roman"/>
                  <w:sz w:val="20"/>
                  <w:szCs w:val="20"/>
                  <w:lang w:eastAsia="en-GB"/>
                </w:rPr>
                <w:delText xml:space="preserve">estimate of the premiums to be earned by the insurance or reinsurance </w:delText>
              </w:r>
              <w:r w:rsidR="00DB72E9" w:rsidDel="00462B7D">
                <w:rPr>
                  <w:rFonts w:ascii="Times New Roman" w:eastAsia="Times New Roman" w:hAnsi="Times New Roman" w:cs="Times New Roman"/>
                  <w:sz w:val="20"/>
                  <w:szCs w:val="20"/>
                  <w:lang w:eastAsia="en-GB"/>
                </w:rPr>
                <w:delText>group</w:delText>
              </w:r>
              <w:r w:rsidDel="00462B7D">
                <w:rPr>
                  <w:rFonts w:ascii="Times New Roman" w:eastAsia="Times New Roman" w:hAnsi="Times New Roman" w:cs="Times New Roman"/>
                  <w:sz w:val="20"/>
                  <w:szCs w:val="20"/>
                  <w:lang w:eastAsia="en-GB"/>
                </w:rPr>
                <w:delText xml:space="preserve"> before diversification</w:delText>
              </w:r>
              <w:r w:rsidRPr="00E30054" w:rsidDel="00462B7D">
                <w:rPr>
                  <w:rFonts w:ascii="Times New Roman" w:eastAsia="Times New Roman" w:hAnsi="Times New Roman" w:cs="Times New Roman"/>
                  <w:sz w:val="20"/>
                  <w:szCs w:val="20"/>
                  <w:lang w:eastAsia="en-GB"/>
                </w:rPr>
                <w:delText xml:space="preserve">, during the following year </w:delText>
              </w:r>
              <w:r w:rsidDel="00462B7D">
                <w:rPr>
                  <w:rFonts w:ascii="Times New Roman" w:eastAsia="Times New Roman" w:hAnsi="Times New Roman" w:cs="Times New Roman"/>
                  <w:sz w:val="20"/>
                  <w:szCs w:val="20"/>
                  <w:lang w:eastAsia="en-GB"/>
                </w:rPr>
                <w:delText>for</w:delText>
              </w:r>
              <w:r w:rsidRPr="00E30054" w:rsidDel="00462B7D">
                <w:rPr>
                  <w:rFonts w:ascii="Times New Roman" w:eastAsia="Times New Roman" w:hAnsi="Times New Roman" w:cs="Times New Roman"/>
                  <w:sz w:val="20"/>
                  <w:szCs w:val="20"/>
                  <w:lang w:eastAsia="en-GB"/>
                </w:rPr>
                <w:delText xml:space="preserve"> </w:delText>
              </w:r>
              <w:r w:rsidDel="00462B7D">
                <w:rPr>
                  <w:rFonts w:ascii="Times New Roman" w:eastAsia="Times New Roman" w:hAnsi="Times New Roman" w:cs="Times New Roman"/>
                  <w:sz w:val="20"/>
                  <w:szCs w:val="20"/>
                  <w:lang w:eastAsia="en-GB"/>
                </w:rPr>
                <w:delText xml:space="preserve">all </w:delText>
              </w:r>
              <w:r w:rsidRPr="00E30054" w:rsidDel="00462B7D">
                <w:rPr>
                  <w:rFonts w:ascii="Times New Roman" w:eastAsia="Times New Roman" w:hAnsi="Times New Roman" w:cs="Times New Roman"/>
                  <w:sz w:val="20"/>
                  <w:szCs w:val="20"/>
                  <w:lang w:eastAsia="en-GB"/>
                </w:rPr>
                <w:delText>regions</w:delText>
              </w:r>
              <w:r w:rsidDel="00462B7D">
                <w:rPr>
                  <w:rFonts w:ascii="Times New Roman" w:eastAsia="Times New Roman" w:hAnsi="Times New Roman" w:cs="Times New Roman"/>
                  <w:sz w:val="20"/>
                  <w:szCs w:val="20"/>
                  <w:lang w:eastAsia="en-GB"/>
                </w:rPr>
                <w:delText>.</w:delText>
              </w:r>
            </w:del>
          </w:p>
          <w:p w:rsidR="00E06000" w:rsidRPr="00E30054" w:rsidRDefault="00E06000" w:rsidP="00310F34">
            <w:pPr>
              <w:ind w:firstLine="220"/>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CB14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C0050/R0400</w:t>
            </w:r>
            <w:r w:rsidR="00CB14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B1443">
              <w:rPr>
                <w:rFonts w:ascii="Times New Roman" w:eastAsia="Times New Roman" w:hAnsi="Times New Roman" w:cs="Times New Roman"/>
                <w:sz w:val="20"/>
                <w:szCs w:val="20"/>
                <w:lang w:eastAsia="en-GB"/>
              </w:rPr>
              <w:t>AB1-</w:t>
            </w:r>
            <w:r w:rsidRPr="00E30054">
              <w:rPr>
                <w:rFonts w:ascii="Times New Roman" w:eastAsia="Times New Roman" w:hAnsi="Times New Roman" w:cs="Times New Roman"/>
                <w:sz w:val="20"/>
                <w:szCs w:val="20"/>
                <w:lang w:eastAsia="en-GB"/>
              </w:rPr>
              <w:t>AB20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
          <w:p w:rsidR="00B4387F" w:rsidRDefault="00E06000" w:rsidP="00B4387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the 20 EEA regions</w:t>
            </w:r>
            <w:r w:rsidR="00B4387F">
              <w:rPr>
                <w:rFonts w:ascii="Times New Roman" w:eastAsia="Times New Roman" w:hAnsi="Times New Roman" w:cs="Times New Roman"/>
                <w:sz w:val="20"/>
                <w:szCs w:val="20"/>
                <w:lang w:eastAsia="en-GB"/>
              </w:rPr>
              <w:t xml:space="preserve"> f</w:t>
            </w:r>
            <w:r w:rsidRPr="00E30054">
              <w:rPr>
                <w:rFonts w:ascii="Times New Roman" w:eastAsia="Times New Roman" w:hAnsi="Times New Roman" w:cs="Times New Roman"/>
                <w:sz w:val="20"/>
                <w:szCs w:val="20"/>
                <w:lang w:eastAsia="en-GB"/>
              </w:rPr>
              <w:t>or lines of business</w:t>
            </w:r>
            <w:r w:rsidR="00B4387F">
              <w:rPr>
                <w:rFonts w:ascii="Times New Roman" w:eastAsia="Times New Roman" w:hAnsi="Times New Roman" w:cs="Times New Roman"/>
                <w:sz w:val="20"/>
                <w:szCs w:val="20"/>
                <w:lang w:eastAsia="en-GB"/>
              </w:rPr>
              <w:t>:</w:t>
            </w:r>
          </w:p>
          <w:p w:rsidR="00E06000" w:rsidRPr="00E30054" w:rsidRDefault="00B4387F" w:rsidP="00B4387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06000" w:rsidRPr="00E30054">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windstorm risk and where the risk is situated in this particular EEA region</w:t>
            </w:r>
            <w:r>
              <w:rPr>
                <w:rFonts w:ascii="Times New Roman" w:eastAsia="Times New Roman" w:hAnsi="Times New Roman" w:cs="Times New Roman"/>
                <w:sz w:val="20"/>
                <w:szCs w:val="20"/>
                <w:lang w:eastAsia="en-GB"/>
              </w:rPr>
              <w:t>;</w:t>
            </w:r>
            <w:r w:rsidR="00E06000" w:rsidRPr="00E30054">
              <w:rPr>
                <w:rFonts w:ascii="Times New Roman" w:eastAsia="Times New Roman" w:hAnsi="Times New Roman" w:cs="Times New Roman"/>
                <w:sz w:val="20"/>
                <w:szCs w:val="20"/>
                <w:lang w:eastAsia="en-GB"/>
              </w:rPr>
              <w:t xml:space="preserve"> and</w:t>
            </w:r>
          </w:p>
          <w:p w:rsidR="00E06000" w:rsidRPr="00E30054" w:rsidRDefault="00B4387F" w:rsidP="00B4387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E06000"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Windstorm and where the risk is situated in this particular EEA region.</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C0050/R0600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AB21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Windstorm EEA Regions before diversification</w:t>
            </w:r>
          </w:p>
        </w:tc>
        <w:tc>
          <w:tcPr>
            <w:tcW w:w="4739" w:type="dxa"/>
          </w:tcPr>
          <w:p w:rsidR="004E7122" w:rsidRDefault="004E7122" w:rsidP="004E712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before diversification</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E06000" w:rsidRPr="00E30054" w:rsidRDefault="00E06000" w:rsidP="00310F34">
            <w:pPr>
              <w:ind w:firstLine="600"/>
              <w:rPr>
                <w:rFonts w:ascii="Times New Roman" w:eastAsia="Times New Roman" w:hAnsi="Times New Roman" w:cs="Times New Roman"/>
                <w:sz w:val="20"/>
                <w:szCs w:val="20"/>
                <w:lang w:eastAsia="en-GB"/>
              </w:rPr>
            </w:pPr>
          </w:p>
        </w:tc>
      </w:tr>
      <w:tr w:rsidR="00E06000" w:rsidTr="009F11BB">
        <w:tc>
          <w:tcPr>
            <w:tcW w:w="1951" w:type="dxa"/>
          </w:tcPr>
          <w:p w:rsidR="00E06000" w:rsidRPr="00E30054" w:rsidDel="00462B7D" w:rsidRDefault="00E06000" w:rsidP="00310F34">
            <w:pPr>
              <w:rPr>
                <w:del w:id="121" w:author="Author"/>
                <w:rFonts w:ascii="Times New Roman" w:eastAsia="Times New Roman" w:hAnsi="Times New Roman" w:cs="Times New Roman"/>
                <w:sz w:val="20"/>
                <w:szCs w:val="20"/>
                <w:lang w:eastAsia="en-GB"/>
              </w:rPr>
            </w:pPr>
            <w:del w:id="122" w:author="Author">
              <w:r w:rsidRPr="00E30054" w:rsidDel="00462B7D">
                <w:rPr>
                  <w:rFonts w:ascii="Times New Roman" w:eastAsia="Times New Roman" w:hAnsi="Times New Roman" w:cs="Times New Roman"/>
                  <w:sz w:val="20"/>
                  <w:szCs w:val="20"/>
                  <w:lang w:eastAsia="en-GB"/>
                </w:rPr>
                <w:delText>C0050/R0610</w:delText>
              </w:r>
              <w:r w:rsidR="004E7122" w:rsidDel="00462B7D">
                <w:rPr>
                  <w:rFonts w:ascii="Times New Roman" w:eastAsia="Times New Roman" w:hAnsi="Times New Roman" w:cs="Times New Roman"/>
                  <w:sz w:val="20"/>
                  <w:szCs w:val="20"/>
                  <w:lang w:eastAsia="en-GB"/>
                </w:rPr>
                <w:delText>-</w:delText>
              </w:r>
              <w:r w:rsidRPr="00E30054" w:rsidDel="00462B7D">
                <w:rPr>
                  <w:rFonts w:ascii="Times New Roman" w:eastAsia="Times New Roman" w:hAnsi="Times New Roman" w:cs="Times New Roman"/>
                  <w:sz w:val="20"/>
                  <w:szCs w:val="20"/>
                  <w:lang w:eastAsia="en-GB"/>
                </w:rPr>
                <w:delText>R0740</w:delText>
              </w:r>
            </w:del>
          </w:p>
          <w:p w:rsidR="00E06000" w:rsidRPr="00E30054" w:rsidRDefault="00E06000" w:rsidP="004E7122">
            <w:pPr>
              <w:rPr>
                <w:rFonts w:ascii="Times New Roman" w:eastAsia="Times New Roman" w:hAnsi="Times New Roman" w:cs="Times New Roman"/>
                <w:sz w:val="20"/>
                <w:szCs w:val="20"/>
                <w:lang w:eastAsia="en-GB"/>
              </w:rPr>
            </w:pPr>
            <w:del w:id="123" w:author="Author">
              <w:r w:rsidRPr="00F70FD8" w:rsidDel="00462B7D">
                <w:rPr>
                  <w:rFonts w:ascii="Times New Roman" w:eastAsia="Times New Roman" w:hAnsi="Times New Roman" w:cs="Times New Roman"/>
                  <w:sz w:val="20"/>
                  <w:szCs w:val="20"/>
                  <w:lang w:eastAsia="en-GB"/>
                </w:rPr>
                <w:delText>(</w:delText>
              </w:r>
              <w:r w:rsidRPr="00E30054" w:rsidDel="00462B7D">
                <w:rPr>
                  <w:rFonts w:ascii="Times New Roman" w:eastAsia="Times New Roman" w:hAnsi="Times New Roman" w:cs="Times New Roman"/>
                  <w:sz w:val="20"/>
                  <w:szCs w:val="20"/>
                  <w:lang w:eastAsia="en-GB"/>
                </w:rPr>
                <w:delText>AB22</w:delText>
              </w:r>
              <w:r w:rsidR="004E7122" w:rsidDel="00462B7D">
                <w:rPr>
                  <w:rFonts w:ascii="Times New Roman" w:eastAsia="Times New Roman" w:hAnsi="Times New Roman" w:cs="Times New Roman"/>
                  <w:sz w:val="20"/>
                  <w:szCs w:val="20"/>
                  <w:lang w:eastAsia="en-GB"/>
                </w:rPr>
                <w:delText>-</w:delText>
              </w:r>
              <w:r w:rsidRPr="00E30054" w:rsidDel="00462B7D">
                <w:rPr>
                  <w:rFonts w:ascii="Times New Roman" w:eastAsia="Times New Roman" w:hAnsi="Times New Roman" w:cs="Times New Roman"/>
                  <w:sz w:val="20"/>
                  <w:szCs w:val="20"/>
                  <w:lang w:eastAsia="en-GB"/>
                </w:rPr>
                <w:delText>AB35</w:delText>
              </w:r>
              <w:r w:rsidRPr="00F70FD8" w:rsidDel="00462B7D">
                <w:rPr>
                  <w:rFonts w:ascii="Times New Roman" w:eastAsia="Times New Roman" w:hAnsi="Times New Roman" w:cs="Times New Roman"/>
                  <w:sz w:val="20"/>
                  <w:szCs w:val="20"/>
                  <w:lang w:eastAsia="en-GB"/>
                </w:rPr>
                <w:delText>)</w:delText>
              </w:r>
            </w:del>
          </w:p>
        </w:tc>
        <w:tc>
          <w:tcPr>
            <w:tcW w:w="2552" w:type="dxa"/>
          </w:tcPr>
          <w:p w:rsidR="00E06000" w:rsidRPr="00E30054" w:rsidRDefault="00E06000" w:rsidP="00310F34">
            <w:pPr>
              <w:rPr>
                <w:rFonts w:ascii="Times New Roman" w:eastAsia="Times New Roman" w:hAnsi="Times New Roman" w:cs="Times New Roman"/>
                <w:sz w:val="20"/>
                <w:szCs w:val="20"/>
                <w:lang w:eastAsia="en-GB"/>
              </w:rPr>
            </w:pPr>
            <w:del w:id="124" w:author="Author">
              <w:r w:rsidRPr="00E30054" w:rsidDel="00462B7D">
                <w:rPr>
                  <w:rFonts w:ascii="Times New Roman" w:eastAsia="Times New Roman" w:hAnsi="Times New Roman" w:cs="Times New Roman"/>
                  <w:sz w:val="20"/>
                  <w:szCs w:val="20"/>
                  <w:lang w:eastAsia="en-GB"/>
                </w:rPr>
                <w:delText>Exposure – Other Regions</w:delText>
              </w:r>
            </w:del>
          </w:p>
        </w:tc>
        <w:tc>
          <w:tcPr>
            <w:tcW w:w="4739" w:type="dxa"/>
          </w:tcPr>
          <w:p w:rsidR="00E06000" w:rsidRPr="00E30054" w:rsidDel="00462B7D" w:rsidRDefault="00E06000" w:rsidP="00310F34">
            <w:pPr>
              <w:rPr>
                <w:del w:id="125" w:author="Author"/>
                <w:rFonts w:ascii="Times New Roman" w:eastAsia="Times New Roman" w:hAnsi="Times New Roman" w:cs="Times New Roman"/>
                <w:sz w:val="20"/>
                <w:szCs w:val="20"/>
                <w:lang w:eastAsia="en-GB"/>
              </w:rPr>
            </w:pPr>
            <w:del w:id="126" w:author="Author">
              <w:r w:rsidRPr="00E30054" w:rsidDel="00462B7D">
                <w:rPr>
                  <w:rFonts w:ascii="Times New Roman" w:eastAsia="Times New Roman" w:hAnsi="Times New Roman" w:cs="Times New Roman"/>
                  <w:sz w:val="20"/>
                  <w:szCs w:val="20"/>
                  <w:lang w:eastAsia="en-GB"/>
                </w:rPr>
                <w:delText>The sum of the total insured in relation to the 14 regions other than the EEA regions</w:delText>
              </w:r>
              <w:r w:rsidR="004E7122" w:rsidDel="00462B7D">
                <w:rPr>
                  <w:rFonts w:ascii="Times New Roman" w:eastAsia="Times New Roman" w:hAnsi="Times New Roman" w:cs="Times New Roman"/>
                  <w:sz w:val="20"/>
                  <w:szCs w:val="20"/>
                  <w:lang w:eastAsia="en-GB"/>
                </w:rPr>
                <w:delText xml:space="preserve"> f</w:delText>
              </w:r>
              <w:r w:rsidR="004E7122" w:rsidRPr="00E30054" w:rsidDel="00462B7D">
                <w:rPr>
                  <w:rFonts w:ascii="Times New Roman" w:eastAsia="Times New Roman" w:hAnsi="Times New Roman" w:cs="Times New Roman"/>
                  <w:sz w:val="20"/>
                  <w:szCs w:val="20"/>
                  <w:lang w:eastAsia="en-GB"/>
                </w:rPr>
                <w:delText>or lines of business</w:delText>
              </w:r>
              <w:r w:rsidRPr="00E30054" w:rsidDel="00462B7D">
                <w:rPr>
                  <w:rFonts w:ascii="Times New Roman" w:eastAsia="Times New Roman" w:hAnsi="Times New Roman" w:cs="Times New Roman"/>
                  <w:sz w:val="20"/>
                  <w:szCs w:val="20"/>
                  <w:lang w:eastAsia="en-GB"/>
                </w:rPr>
                <w:delText>:</w:delText>
              </w:r>
            </w:del>
          </w:p>
          <w:p w:rsidR="004E7122" w:rsidDel="00462B7D" w:rsidRDefault="004E7122" w:rsidP="004E7122">
            <w:pPr>
              <w:rPr>
                <w:del w:id="127" w:author="Author"/>
                <w:rFonts w:ascii="Times New Roman" w:eastAsia="Times New Roman" w:hAnsi="Times New Roman" w:cs="Times New Roman"/>
                <w:sz w:val="20"/>
                <w:szCs w:val="20"/>
                <w:lang w:eastAsia="en-GB"/>
              </w:rPr>
            </w:pPr>
            <w:del w:id="128" w:author="Author">
              <w:r w:rsidDel="00462B7D">
                <w:rPr>
                  <w:rFonts w:ascii="Times New Roman" w:eastAsia="Times New Roman" w:hAnsi="Times New Roman" w:cs="Times New Roman"/>
                  <w:sz w:val="20"/>
                  <w:szCs w:val="20"/>
                  <w:lang w:eastAsia="en-GB"/>
                </w:rPr>
                <w:delText>-</w:delText>
              </w:r>
              <w:r w:rsidR="00E06000" w:rsidRPr="00E30054" w:rsidDel="00462B7D">
                <w:rPr>
                  <w:rFonts w:ascii="Times New Roman" w:eastAsia="Times New Roman" w:hAnsi="Times New Roman" w:cs="Times New Roman"/>
                  <w:sz w:val="20"/>
                  <w:szCs w:val="20"/>
                  <w:lang w:eastAsia="en-GB"/>
                </w:rPr>
                <w:delText xml:space="preserve"> Fire and other damage, including the proportional reinsurance obligations;</w:delText>
              </w:r>
              <w:r w:rsidDel="00462B7D">
                <w:rPr>
                  <w:rFonts w:ascii="Times New Roman" w:eastAsia="Times New Roman" w:hAnsi="Times New Roman" w:cs="Times New Roman"/>
                  <w:sz w:val="20"/>
                  <w:szCs w:val="20"/>
                  <w:lang w:eastAsia="en-GB"/>
                </w:rPr>
                <w:delText xml:space="preserve"> and</w:delText>
              </w:r>
            </w:del>
          </w:p>
          <w:p w:rsidR="00E06000" w:rsidDel="00462B7D" w:rsidRDefault="004E7122" w:rsidP="004E7122">
            <w:pPr>
              <w:rPr>
                <w:del w:id="129" w:author="Author"/>
                <w:rFonts w:ascii="Times New Roman" w:eastAsia="Times New Roman" w:hAnsi="Times New Roman" w:cs="Times New Roman"/>
                <w:sz w:val="20"/>
                <w:szCs w:val="20"/>
                <w:lang w:eastAsia="en-GB"/>
              </w:rPr>
            </w:pPr>
            <w:del w:id="130" w:author="Author">
              <w:r w:rsidDel="00462B7D">
                <w:rPr>
                  <w:rFonts w:ascii="Times New Roman" w:eastAsia="Times New Roman" w:hAnsi="Times New Roman" w:cs="Times New Roman"/>
                  <w:sz w:val="20"/>
                  <w:szCs w:val="20"/>
                  <w:lang w:eastAsia="en-GB"/>
                </w:rPr>
                <w:delText>-</w:delText>
              </w:r>
              <w:r w:rsidR="00E06000" w:rsidRPr="00E30054" w:rsidDel="00462B7D">
                <w:rPr>
                  <w:rFonts w:ascii="Times New Roman" w:eastAsia="Times New Roman" w:hAnsi="Times New Roman" w:cs="Times New Roman"/>
                  <w:sz w:val="20"/>
                  <w:szCs w:val="20"/>
                  <w:lang w:eastAsia="en-GB"/>
                </w:rPr>
                <w:delText xml:space="preserve"> Marine, aviation and transport insurance, including the proportional reinsurance obligations.</w:delText>
              </w:r>
            </w:del>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Del="00462B7D" w:rsidRDefault="00E06000" w:rsidP="00310F34">
            <w:pPr>
              <w:rPr>
                <w:del w:id="131" w:author="Author"/>
                <w:rFonts w:ascii="Times New Roman" w:eastAsia="Times New Roman" w:hAnsi="Times New Roman" w:cs="Times New Roman"/>
                <w:sz w:val="20"/>
                <w:szCs w:val="20"/>
                <w:lang w:eastAsia="en-GB"/>
              </w:rPr>
            </w:pPr>
            <w:del w:id="132" w:author="Author">
              <w:r w:rsidRPr="00E30054" w:rsidDel="00462B7D">
                <w:rPr>
                  <w:rFonts w:ascii="Times New Roman" w:eastAsia="Times New Roman" w:hAnsi="Times New Roman" w:cs="Times New Roman"/>
                  <w:sz w:val="20"/>
                  <w:szCs w:val="20"/>
                  <w:lang w:eastAsia="en-GB"/>
                </w:rPr>
                <w:delText>C0050/R0750</w:delText>
              </w:r>
            </w:del>
          </w:p>
          <w:p w:rsidR="00E06000" w:rsidRPr="00E30054" w:rsidRDefault="00E06000" w:rsidP="00310F34">
            <w:pPr>
              <w:rPr>
                <w:rFonts w:ascii="Times New Roman" w:eastAsia="Times New Roman" w:hAnsi="Times New Roman" w:cs="Times New Roman"/>
                <w:sz w:val="20"/>
                <w:szCs w:val="20"/>
                <w:lang w:eastAsia="en-GB"/>
              </w:rPr>
            </w:pPr>
            <w:del w:id="133" w:author="Author">
              <w:r w:rsidRPr="00F70FD8" w:rsidDel="00462B7D">
                <w:rPr>
                  <w:rFonts w:ascii="Times New Roman" w:eastAsia="Times New Roman" w:hAnsi="Times New Roman" w:cs="Times New Roman"/>
                  <w:sz w:val="20"/>
                  <w:szCs w:val="20"/>
                  <w:lang w:eastAsia="en-GB"/>
                </w:rPr>
                <w:delText>(</w:delText>
              </w:r>
              <w:r w:rsidRPr="00E30054" w:rsidDel="00462B7D">
                <w:rPr>
                  <w:rFonts w:ascii="Times New Roman" w:eastAsia="Times New Roman" w:hAnsi="Times New Roman" w:cs="Times New Roman"/>
                  <w:sz w:val="20"/>
                  <w:szCs w:val="20"/>
                  <w:lang w:eastAsia="en-GB"/>
                </w:rPr>
                <w:delText>AB36</w:delText>
              </w:r>
              <w:r w:rsidRPr="00F70FD8" w:rsidDel="00462B7D">
                <w:rPr>
                  <w:rFonts w:ascii="Times New Roman" w:eastAsia="Times New Roman" w:hAnsi="Times New Roman" w:cs="Times New Roman"/>
                  <w:sz w:val="20"/>
                  <w:szCs w:val="20"/>
                  <w:lang w:eastAsia="en-GB"/>
                </w:rPr>
                <w:delText>)</w:delText>
              </w:r>
            </w:del>
          </w:p>
        </w:tc>
        <w:tc>
          <w:tcPr>
            <w:tcW w:w="2552" w:type="dxa"/>
          </w:tcPr>
          <w:p w:rsidR="00E06000" w:rsidRPr="00E30054" w:rsidRDefault="00E06000" w:rsidP="00310F34">
            <w:pPr>
              <w:rPr>
                <w:rFonts w:ascii="Times New Roman" w:eastAsia="Times New Roman" w:hAnsi="Times New Roman" w:cs="Times New Roman"/>
                <w:sz w:val="20"/>
                <w:szCs w:val="20"/>
                <w:lang w:eastAsia="en-GB"/>
              </w:rPr>
            </w:pPr>
            <w:del w:id="134" w:author="Author">
              <w:r w:rsidRPr="00E30054" w:rsidDel="00462B7D">
                <w:rPr>
                  <w:rFonts w:ascii="Times New Roman" w:eastAsia="Times New Roman" w:hAnsi="Times New Roman" w:cs="Times New Roman"/>
                  <w:sz w:val="20"/>
                  <w:szCs w:val="20"/>
                  <w:lang w:eastAsia="en-GB"/>
                </w:rPr>
                <w:delText>Exposure - Total Windstorm Other Regions before diversifications</w:delText>
              </w:r>
            </w:del>
          </w:p>
        </w:tc>
        <w:tc>
          <w:tcPr>
            <w:tcW w:w="4739" w:type="dxa"/>
          </w:tcPr>
          <w:p w:rsidR="004E7122" w:rsidDel="00462B7D" w:rsidRDefault="004E7122" w:rsidP="004E7122">
            <w:pPr>
              <w:rPr>
                <w:del w:id="135" w:author="Author"/>
                <w:rFonts w:ascii="Times New Roman" w:eastAsia="Times New Roman" w:hAnsi="Times New Roman" w:cs="Times New Roman"/>
                <w:sz w:val="20"/>
                <w:szCs w:val="20"/>
                <w:lang w:eastAsia="en-GB"/>
              </w:rPr>
            </w:pPr>
            <w:del w:id="136" w:author="Author">
              <w:r w:rsidDel="00462B7D">
                <w:rPr>
                  <w:rFonts w:ascii="Times New Roman" w:eastAsia="Times New Roman" w:hAnsi="Times New Roman" w:cs="Times New Roman"/>
                  <w:sz w:val="20"/>
                  <w:szCs w:val="20"/>
                  <w:lang w:eastAsia="en-GB"/>
                </w:rPr>
                <w:delText>Total of the exposure before diversification</w:delText>
              </w:r>
              <w:r w:rsidRPr="00E30054" w:rsidDel="00462B7D">
                <w:rPr>
                  <w:rFonts w:ascii="Times New Roman" w:eastAsia="Times New Roman" w:hAnsi="Times New Roman" w:cs="Times New Roman"/>
                  <w:sz w:val="20"/>
                  <w:szCs w:val="20"/>
                  <w:lang w:eastAsia="en-GB"/>
                </w:rPr>
                <w:delText xml:space="preserve"> </w:delText>
              </w:r>
              <w:r w:rsidDel="00462B7D">
                <w:rPr>
                  <w:rFonts w:ascii="Times New Roman" w:eastAsia="Times New Roman" w:hAnsi="Times New Roman" w:cs="Times New Roman"/>
                  <w:sz w:val="20"/>
                  <w:szCs w:val="20"/>
                  <w:lang w:eastAsia="en-GB"/>
                </w:rPr>
                <w:delText>for</w:delText>
              </w:r>
              <w:r w:rsidRPr="00E30054" w:rsidDel="00462B7D">
                <w:rPr>
                  <w:rFonts w:ascii="Times New Roman" w:eastAsia="Times New Roman" w:hAnsi="Times New Roman" w:cs="Times New Roman"/>
                  <w:sz w:val="20"/>
                  <w:szCs w:val="20"/>
                  <w:lang w:eastAsia="en-GB"/>
                </w:rPr>
                <w:delText xml:space="preserve"> the 14 regions other than the EEA regions</w:delText>
              </w:r>
              <w:r w:rsidDel="00462B7D">
                <w:rPr>
                  <w:rFonts w:ascii="Times New Roman" w:eastAsia="Times New Roman" w:hAnsi="Times New Roman" w:cs="Times New Roman"/>
                  <w:sz w:val="20"/>
                  <w:szCs w:val="20"/>
                  <w:lang w:eastAsia="en-GB"/>
                </w:rPr>
                <w:delText>.</w:delText>
              </w:r>
            </w:del>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Del="00462B7D" w:rsidRDefault="00E06000" w:rsidP="00310F34">
            <w:pPr>
              <w:rPr>
                <w:del w:id="137" w:author="Author"/>
                <w:rFonts w:ascii="Times New Roman" w:eastAsia="Times New Roman" w:hAnsi="Times New Roman" w:cs="Times New Roman"/>
                <w:sz w:val="20"/>
                <w:szCs w:val="20"/>
                <w:lang w:eastAsia="en-GB"/>
              </w:rPr>
            </w:pPr>
            <w:del w:id="138" w:author="Author">
              <w:r w:rsidRPr="00E30054" w:rsidDel="00462B7D">
                <w:rPr>
                  <w:rFonts w:ascii="Times New Roman" w:eastAsia="Times New Roman" w:hAnsi="Times New Roman" w:cs="Times New Roman"/>
                  <w:sz w:val="20"/>
                  <w:szCs w:val="20"/>
                  <w:lang w:eastAsia="en-GB"/>
                </w:rPr>
                <w:delText>C0050/R0760</w:delText>
              </w:r>
            </w:del>
          </w:p>
          <w:p w:rsidR="00E06000" w:rsidRPr="00E30054" w:rsidRDefault="00E06000" w:rsidP="00310F34">
            <w:pPr>
              <w:rPr>
                <w:rFonts w:ascii="Times New Roman" w:eastAsia="Times New Roman" w:hAnsi="Times New Roman" w:cs="Times New Roman"/>
                <w:sz w:val="20"/>
                <w:szCs w:val="20"/>
                <w:lang w:eastAsia="en-GB"/>
              </w:rPr>
            </w:pPr>
            <w:del w:id="139" w:author="Author">
              <w:r w:rsidRPr="00F70FD8" w:rsidDel="00462B7D">
                <w:rPr>
                  <w:rFonts w:ascii="Times New Roman" w:eastAsia="Times New Roman" w:hAnsi="Times New Roman" w:cs="Times New Roman"/>
                  <w:sz w:val="20"/>
                  <w:szCs w:val="20"/>
                  <w:lang w:eastAsia="en-GB"/>
                </w:rPr>
                <w:delText>(</w:delText>
              </w:r>
              <w:r w:rsidRPr="00E30054" w:rsidDel="00462B7D">
                <w:rPr>
                  <w:rFonts w:ascii="Times New Roman" w:eastAsia="Times New Roman" w:hAnsi="Times New Roman" w:cs="Times New Roman"/>
                  <w:sz w:val="20"/>
                  <w:szCs w:val="20"/>
                  <w:lang w:eastAsia="en-GB"/>
                </w:rPr>
                <w:delText>AB37</w:delText>
              </w:r>
              <w:r w:rsidRPr="00F70FD8" w:rsidDel="00462B7D">
                <w:rPr>
                  <w:rFonts w:ascii="Times New Roman" w:eastAsia="Times New Roman" w:hAnsi="Times New Roman" w:cs="Times New Roman"/>
                  <w:sz w:val="20"/>
                  <w:szCs w:val="20"/>
                  <w:lang w:eastAsia="en-GB"/>
                </w:rPr>
                <w:delText>)</w:delText>
              </w:r>
            </w:del>
          </w:p>
        </w:tc>
        <w:tc>
          <w:tcPr>
            <w:tcW w:w="2552" w:type="dxa"/>
          </w:tcPr>
          <w:p w:rsidR="00E06000" w:rsidRPr="00E30054" w:rsidRDefault="00E06000" w:rsidP="00310F34">
            <w:pPr>
              <w:rPr>
                <w:rFonts w:ascii="Times New Roman" w:eastAsia="Times New Roman" w:hAnsi="Times New Roman" w:cs="Times New Roman"/>
                <w:sz w:val="20"/>
                <w:szCs w:val="20"/>
                <w:lang w:eastAsia="en-GB"/>
              </w:rPr>
            </w:pPr>
            <w:del w:id="140" w:author="Author">
              <w:r w:rsidRPr="00E30054" w:rsidDel="00462B7D">
                <w:rPr>
                  <w:rFonts w:ascii="Times New Roman" w:eastAsia="Times New Roman" w:hAnsi="Times New Roman" w:cs="Times New Roman"/>
                  <w:sz w:val="20"/>
                  <w:szCs w:val="20"/>
                  <w:lang w:eastAsia="en-GB"/>
                </w:rPr>
                <w:delText>Exposure - Total Windstorm all Regions before diversification</w:delText>
              </w:r>
            </w:del>
          </w:p>
        </w:tc>
        <w:tc>
          <w:tcPr>
            <w:tcW w:w="4739" w:type="dxa"/>
          </w:tcPr>
          <w:p w:rsidR="004E7122" w:rsidDel="00462B7D" w:rsidRDefault="004E7122" w:rsidP="004E7122">
            <w:pPr>
              <w:rPr>
                <w:del w:id="141" w:author="Author"/>
                <w:rFonts w:ascii="Times New Roman" w:eastAsia="Times New Roman" w:hAnsi="Times New Roman" w:cs="Times New Roman"/>
                <w:sz w:val="20"/>
                <w:szCs w:val="20"/>
                <w:lang w:eastAsia="en-GB"/>
              </w:rPr>
            </w:pPr>
            <w:del w:id="142" w:author="Author">
              <w:r w:rsidDel="00462B7D">
                <w:rPr>
                  <w:rFonts w:ascii="Times New Roman" w:eastAsia="Times New Roman" w:hAnsi="Times New Roman" w:cs="Times New Roman"/>
                  <w:sz w:val="20"/>
                  <w:szCs w:val="20"/>
                  <w:lang w:eastAsia="en-GB"/>
                </w:rPr>
                <w:delText>Total of the exposure before diversification</w:delText>
              </w:r>
              <w:r w:rsidRPr="00E30054" w:rsidDel="00462B7D">
                <w:rPr>
                  <w:rFonts w:ascii="Times New Roman" w:eastAsia="Times New Roman" w:hAnsi="Times New Roman" w:cs="Times New Roman"/>
                  <w:sz w:val="20"/>
                  <w:szCs w:val="20"/>
                  <w:lang w:eastAsia="en-GB"/>
                </w:rPr>
                <w:delText xml:space="preserve"> </w:delText>
              </w:r>
              <w:r w:rsidDel="00462B7D">
                <w:rPr>
                  <w:rFonts w:ascii="Times New Roman" w:eastAsia="Times New Roman" w:hAnsi="Times New Roman" w:cs="Times New Roman"/>
                  <w:sz w:val="20"/>
                  <w:szCs w:val="20"/>
                  <w:lang w:eastAsia="en-GB"/>
                </w:rPr>
                <w:delText>for</w:delText>
              </w:r>
              <w:r w:rsidRPr="00E30054" w:rsidDel="00462B7D">
                <w:rPr>
                  <w:rFonts w:ascii="Times New Roman" w:eastAsia="Times New Roman" w:hAnsi="Times New Roman" w:cs="Times New Roman"/>
                  <w:sz w:val="20"/>
                  <w:szCs w:val="20"/>
                  <w:lang w:eastAsia="en-GB"/>
                </w:rPr>
                <w:delText xml:space="preserve"> </w:delText>
              </w:r>
              <w:r w:rsidDel="00462B7D">
                <w:rPr>
                  <w:rFonts w:ascii="Times New Roman" w:eastAsia="Times New Roman" w:hAnsi="Times New Roman" w:cs="Times New Roman"/>
                  <w:sz w:val="20"/>
                  <w:szCs w:val="20"/>
                  <w:lang w:eastAsia="en-GB"/>
                </w:rPr>
                <w:delText xml:space="preserve">all </w:delText>
              </w:r>
              <w:r w:rsidRPr="00E30054" w:rsidDel="00462B7D">
                <w:rPr>
                  <w:rFonts w:ascii="Times New Roman" w:eastAsia="Times New Roman" w:hAnsi="Times New Roman" w:cs="Times New Roman"/>
                  <w:sz w:val="20"/>
                  <w:szCs w:val="20"/>
                  <w:lang w:eastAsia="en-GB"/>
                </w:rPr>
                <w:delText>regions</w:delText>
              </w:r>
              <w:r w:rsidDel="00462B7D">
                <w:rPr>
                  <w:rFonts w:ascii="Times New Roman" w:eastAsia="Times New Roman" w:hAnsi="Times New Roman" w:cs="Times New Roman"/>
                  <w:sz w:val="20"/>
                  <w:szCs w:val="20"/>
                  <w:lang w:eastAsia="en-GB"/>
                </w:rPr>
                <w:delText>.</w:delText>
              </w:r>
            </w:del>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4A1CE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C0060/R0400</w:t>
            </w:r>
            <w:r w:rsidR="004A1CEA">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4A1CEA">
              <w:rPr>
                <w:rFonts w:ascii="Times New Roman" w:eastAsia="Times New Roman" w:hAnsi="Times New Roman" w:cs="Times New Roman"/>
                <w:sz w:val="20"/>
                <w:szCs w:val="20"/>
                <w:lang w:eastAsia="en-GB"/>
              </w:rPr>
              <w:t>AC1-</w:t>
            </w:r>
            <w:r w:rsidRPr="00E30054">
              <w:rPr>
                <w:rFonts w:ascii="Times New Roman" w:eastAsia="Times New Roman" w:hAnsi="Times New Roman" w:cs="Times New Roman"/>
                <w:sz w:val="20"/>
                <w:szCs w:val="20"/>
                <w:lang w:eastAsia="en-GB"/>
              </w:rPr>
              <w:t>AC20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
          <w:p w:rsidR="004A1CEA" w:rsidRPr="00E30054" w:rsidDel="00462B7D" w:rsidRDefault="00E06000">
            <w:pPr>
              <w:rPr>
                <w:del w:id="143"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Specified gross windstorm loss per each of the 20 EEA regions, taking into consideration the effect of diversification between zones. </w:t>
            </w:r>
          </w:p>
          <w:p w:rsidR="00E06000" w:rsidRPr="00E30054" w:rsidRDefault="00E06000" w:rsidP="00462B7D">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C0060/R0600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AC21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Windstorm EEA Regions before diversification</w:t>
            </w:r>
          </w:p>
        </w:tc>
        <w:tc>
          <w:tcPr>
            <w:tcW w:w="4739" w:type="dxa"/>
          </w:tcPr>
          <w:p w:rsidR="004A1CEA" w:rsidDel="00462B7D" w:rsidRDefault="004A1CEA">
            <w:pPr>
              <w:rPr>
                <w:del w:id="144"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specified g</w:t>
            </w:r>
            <w:r w:rsidRPr="00E30054">
              <w:rPr>
                <w:rFonts w:ascii="Times New Roman" w:eastAsia="Times New Roman" w:hAnsi="Times New Roman" w:cs="Times New Roman"/>
                <w:sz w:val="20"/>
                <w:szCs w:val="20"/>
                <w:lang w:eastAsia="en-GB"/>
              </w:rPr>
              <w:t xml:space="preserve">ross </w:t>
            </w:r>
            <w:r>
              <w:rPr>
                <w:rFonts w:ascii="Times New Roman" w:eastAsia="Times New Roman" w:hAnsi="Times New Roman" w:cs="Times New Roman"/>
                <w:sz w:val="20"/>
                <w:szCs w:val="20"/>
                <w:lang w:eastAsia="en-GB"/>
              </w:rPr>
              <w:t>l</w:t>
            </w:r>
            <w:r w:rsidRPr="00E30054">
              <w:rPr>
                <w:rFonts w:ascii="Times New Roman" w:eastAsia="Times New Roman" w:hAnsi="Times New Roman" w:cs="Times New Roman"/>
                <w:sz w:val="20"/>
                <w:szCs w:val="20"/>
                <w:lang w:eastAsia="en-GB"/>
              </w:rPr>
              <w:t xml:space="preserve">oss </w:t>
            </w:r>
            <w:r>
              <w:rPr>
                <w:rFonts w:ascii="Times New Roman" w:eastAsia="Times New Roman" w:hAnsi="Times New Roman" w:cs="Times New Roman"/>
                <w:sz w:val="20"/>
                <w:szCs w:val="20"/>
                <w:lang w:eastAsia="en-GB"/>
              </w:rPr>
              <w:t>before diversification</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E06000" w:rsidRPr="00E30054" w:rsidRDefault="00E06000" w:rsidP="00462B7D">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C0070/R0400</w:t>
            </w:r>
            <w:r w:rsidR="004A1CEA">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4A1CEA">
              <w:rPr>
                <w:rFonts w:ascii="Times New Roman" w:eastAsia="Times New Roman" w:hAnsi="Times New Roman" w:cs="Times New Roman"/>
                <w:sz w:val="20"/>
                <w:szCs w:val="20"/>
                <w:lang w:eastAsia="en-GB"/>
              </w:rPr>
              <w:t>AD1-</w:t>
            </w:r>
            <w:r w:rsidRPr="00E30054">
              <w:rPr>
                <w:rFonts w:ascii="Times New Roman" w:eastAsia="Times New Roman" w:hAnsi="Times New Roman" w:cs="Times New Roman"/>
                <w:sz w:val="20"/>
                <w:szCs w:val="20"/>
                <w:lang w:eastAsia="en-GB"/>
              </w:rPr>
              <w:t>AD20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
          <w:p w:rsidR="004A1CEA" w:rsidRPr="00E30054" w:rsidDel="00462B7D" w:rsidRDefault="004A1CEA">
            <w:pPr>
              <w:rPr>
                <w:del w:id="145"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The r</w:t>
            </w:r>
            <w:r w:rsidR="00E06000"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c</w:t>
            </w:r>
            <w:r w:rsidR="00E06000" w:rsidRPr="00E30054">
              <w:rPr>
                <w:rFonts w:ascii="Times New Roman" w:eastAsia="Times New Roman" w:hAnsi="Times New Roman" w:cs="Times New Roman"/>
                <w:sz w:val="20"/>
                <w:szCs w:val="20"/>
                <w:lang w:eastAsia="en-GB"/>
              </w:rPr>
              <w:t xml:space="preserve">harge </w:t>
            </w:r>
            <w:r>
              <w:rPr>
                <w:rFonts w:ascii="Times New Roman" w:eastAsia="Times New Roman" w:hAnsi="Times New Roman" w:cs="Times New Roman"/>
                <w:sz w:val="20"/>
                <w:szCs w:val="20"/>
                <w:lang w:eastAsia="en-GB"/>
              </w:rPr>
              <w:t>f</w:t>
            </w:r>
            <w:r w:rsidR="00E06000" w:rsidRPr="00E30054">
              <w:rPr>
                <w:rFonts w:ascii="Times New Roman" w:eastAsia="Times New Roman" w:hAnsi="Times New Roman" w:cs="Times New Roman"/>
                <w:sz w:val="20"/>
                <w:szCs w:val="20"/>
                <w:lang w:eastAsia="en-GB"/>
              </w:rPr>
              <w:t xml:space="preserve">actor per each of the 20 EEA regions for Windstorm, taking into consideration the effect of diversification between zones.  </w:t>
            </w:r>
          </w:p>
          <w:p w:rsidR="00E06000" w:rsidRPr="00E30054" w:rsidRDefault="00E06000" w:rsidP="00462B7D">
            <w:pPr>
              <w:rPr>
                <w:rFonts w:ascii="Times New Roman" w:eastAsia="Times New Roman" w:hAnsi="Times New Roman" w:cs="Times New Roman"/>
                <w:sz w:val="20"/>
                <w:szCs w:val="20"/>
                <w:lang w:eastAsia="en-GB"/>
              </w:rPr>
            </w:pPr>
          </w:p>
        </w:tc>
      </w:tr>
      <w:tr w:rsidR="00E06000" w:rsidTr="009F11BB">
        <w:tc>
          <w:tcPr>
            <w:tcW w:w="1951" w:type="dxa"/>
          </w:tcPr>
          <w:p w:rsidR="00E06000" w:rsidRPr="00A32F9B" w:rsidRDefault="00E06000"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C0070/R0600</w:t>
            </w:r>
          </w:p>
          <w:p w:rsidR="00E06000" w:rsidRPr="00A32F9B" w:rsidRDefault="00E06000"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(AD21)</w:t>
            </w:r>
          </w:p>
        </w:tc>
        <w:tc>
          <w:tcPr>
            <w:tcW w:w="2552" w:type="dxa"/>
          </w:tcPr>
          <w:p w:rsidR="00E06000" w:rsidRPr="00A32F9B" w:rsidRDefault="00E06000"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Catastrophe Risk Charge Factor before risk mitigation – Total Windstorm EEA Regions before diversification</w:t>
            </w:r>
          </w:p>
        </w:tc>
        <w:tc>
          <w:tcPr>
            <w:tcW w:w="4739" w:type="dxa"/>
          </w:tcPr>
          <w:p w:rsidR="00A32F9B" w:rsidRDefault="00A32F9B" w:rsidP="00A32F9B">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Ratio between total specified gross loss and total exposure.</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C0080/R0400</w:t>
            </w:r>
            <w:r w:rsidR="002864A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864A2">
              <w:rPr>
                <w:rFonts w:ascii="Times New Roman" w:eastAsia="Times New Roman" w:hAnsi="Times New Roman" w:cs="Times New Roman"/>
                <w:sz w:val="20"/>
                <w:szCs w:val="20"/>
                <w:lang w:eastAsia="en-GB"/>
              </w:rPr>
              <w:t>AE1-</w:t>
            </w:r>
            <w:r w:rsidRPr="00E30054">
              <w:rPr>
                <w:rFonts w:ascii="Times New Roman" w:eastAsia="Times New Roman" w:hAnsi="Times New Roman" w:cs="Times New Roman"/>
                <w:sz w:val="20"/>
                <w:szCs w:val="20"/>
                <w:lang w:eastAsia="en-GB"/>
              </w:rPr>
              <w:t>AE20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Windstorm risk for each of the 20 EEA regions according to scenario A or scenario B. </w:t>
            </w:r>
          </w:p>
          <w:p w:rsidR="002864A2" w:rsidRDefault="002864A2" w:rsidP="00310F34">
            <w:pPr>
              <w:rPr>
                <w:rFonts w:ascii="Times New Roman" w:eastAsia="Times New Roman" w:hAnsi="Times New Roman" w:cs="Times New Roman"/>
                <w:sz w:val="20"/>
                <w:szCs w:val="20"/>
                <w:lang w:eastAsia="en-GB"/>
              </w:rPr>
            </w:pPr>
          </w:p>
          <w:p w:rsidR="00E06000" w:rsidDel="00462B7D" w:rsidRDefault="00E06000">
            <w:pPr>
              <w:rPr>
                <w:del w:id="14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By determining the largest amount of scenario A and B,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this peril, </w:t>
            </w:r>
            <w:r w:rsidR="002864A2">
              <w:rPr>
                <w:rFonts w:ascii="Times New Roman" w:eastAsia="Times New Roman" w:hAnsi="Times New Roman" w:cs="Times New Roman"/>
                <w:sz w:val="20"/>
                <w:szCs w:val="20"/>
                <w:lang w:eastAsia="en-GB"/>
              </w:rPr>
              <w:t>shall</w:t>
            </w:r>
            <w:r w:rsidRPr="00E30054">
              <w:rPr>
                <w:rFonts w:ascii="Times New Roman" w:eastAsia="Times New Roman" w:hAnsi="Times New Roman" w:cs="Times New Roman"/>
                <w:sz w:val="20"/>
                <w:szCs w:val="20"/>
                <w:lang w:eastAsia="en-GB"/>
              </w:rPr>
              <w:t xml:space="preserve"> be taken into account.</w:t>
            </w:r>
          </w:p>
          <w:p w:rsidR="002864A2" w:rsidRPr="00E30054" w:rsidRDefault="002864A2" w:rsidP="00462B7D">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C0090/R0400</w:t>
            </w:r>
            <w:r w:rsidR="002864A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864A2">
              <w:rPr>
                <w:rFonts w:ascii="Times New Roman" w:eastAsia="Times New Roman" w:hAnsi="Times New Roman" w:cs="Times New Roman"/>
                <w:sz w:val="20"/>
                <w:szCs w:val="20"/>
                <w:lang w:eastAsia="en-GB"/>
              </w:rPr>
              <w:t>AF1-</w:t>
            </w:r>
            <w:r w:rsidRPr="00E30054">
              <w:rPr>
                <w:rFonts w:ascii="Times New Roman" w:eastAsia="Times New Roman" w:hAnsi="Times New Roman" w:cs="Times New Roman"/>
                <w:sz w:val="20"/>
                <w:szCs w:val="20"/>
                <w:lang w:eastAsia="en-GB"/>
              </w:rPr>
              <w:t>AF20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
          <w:p w:rsidR="002864A2" w:rsidRPr="00E30054" w:rsidDel="00462B7D" w:rsidRDefault="00E06000">
            <w:pPr>
              <w:rPr>
                <w:del w:id="147"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before risk mitigation arising from Windstorm for each of the 20 EEA Regions corresponding to the larger of scenario A or B. </w:t>
            </w:r>
          </w:p>
          <w:p w:rsidR="00E06000" w:rsidRPr="00E30054" w:rsidRDefault="00E06000" w:rsidP="00462B7D">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C0090/R0600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AF21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EEA Regions before diversification</w:t>
            </w:r>
          </w:p>
        </w:tc>
        <w:tc>
          <w:tcPr>
            <w:tcW w:w="4739" w:type="dxa"/>
          </w:tcPr>
          <w:p w:rsidR="002864A2" w:rsidDel="00462B7D" w:rsidRDefault="002864A2" w:rsidP="00A14BBB">
            <w:pPr>
              <w:rPr>
                <w:del w:id="148"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E06000" w:rsidRPr="00E30054" w:rsidRDefault="00E06000" w:rsidP="00A14BBB">
            <w:pPr>
              <w:rPr>
                <w:rFonts w:ascii="Times New Roman" w:eastAsia="Times New Roman" w:hAnsi="Times New Roman" w:cs="Times New Roman"/>
                <w:sz w:val="20"/>
                <w:szCs w:val="20"/>
                <w:lang w:eastAsia="en-GB"/>
              </w:rPr>
              <w:pPrChange w:id="149" w:author="Author">
                <w:pPr>
                  <w:ind w:firstLineChars="100" w:firstLine="200"/>
                </w:pPr>
              </w:pPrChange>
            </w:pP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C0090/R07</w:t>
            </w:r>
            <w:del w:id="150" w:author="Author">
              <w:r w:rsidRPr="00E30054" w:rsidDel="00462B7D">
                <w:rPr>
                  <w:rFonts w:ascii="Times New Roman" w:eastAsia="Times New Roman" w:hAnsi="Times New Roman" w:cs="Times New Roman"/>
                  <w:sz w:val="20"/>
                  <w:szCs w:val="20"/>
                  <w:lang w:eastAsia="en-GB"/>
                </w:rPr>
                <w:delText>5</w:delText>
              </w:r>
            </w:del>
            <w:ins w:id="151" w:author="Author">
              <w:r w:rsidR="00462B7D">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AF36</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Other Regions before diversifications</w:t>
            </w:r>
          </w:p>
        </w:tc>
        <w:tc>
          <w:tcPr>
            <w:tcW w:w="4739" w:type="dxa"/>
          </w:tcPr>
          <w:p w:rsidR="00846DCD" w:rsidDel="00462B7D" w:rsidRDefault="00846DCD">
            <w:pPr>
              <w:rPr>
                <w:del w:id="152"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capital requirement before risk mitigation for Windstorm risk in regions other than the EEA Regions. It is the amount of the instantaneous loss, without deduction of the amounts recoverable from reinsurance contracts and Special Purpose Vehicles. </w:t>
            </w:r>
          </w:p>
          <w:p w:rsidR="002864A2" w:rsidRPr="00E30054" w:rsidRDefault="002864A2" w:rsidP="00462B7D">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w:t>
            </w:r>
            <w:del w:id="153" w:author="Author">
              <w:r w:rsidRPr="00E30054" w:rsidDel="00462B7D">
                <w:rPr>
                  <w:rFonts w:ascii="Times New Roman" w:eastAsia="Times New Roman" w:hAnsi="Times New Roman" w:cs="Times New Roman"/>
                  <w:sz w:val="20"/>
                  <w:szCs w:val="20"/>
                  <w:lang w:eastAsia="en-GB"/>
                </w:rPr>
                <w:delText>76</w:delText>
              </w:r>
            </w:del>
            <w:ins w:id="154" w:author="Author">
              <w:r w:rsidR="00462B7D">
                <w:rPr>
                  <w:rFonts w:ascii="Times New Roman" w:eastAsia="Times New Roman" w:hAnsi="Times New Roman" w:cs="Times New Roman"/>
                  <w:sz w:val="20"/>
                  <w:szCs w:val="20"/>
                  <w:lang w:eastAsia="en-GB"/>
                </w:rPr>
                <w:t>80</w:t>
              </w:r>
            </w:ins>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AF37</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all Regions before diversification</w:t>
            </w:r>
          </w:p>
        </w:tc>
        <w:tc>
          <w:tcPr>
            <w:tcW w:w="4739" w:type="dxa"/>
          </w:tcPr>
          <w:p w:rsidR="002864A2" w:rsidRDefault="002864A2" w:rsidP="002864A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w:t>
            </w:r>
            <w:del w:id="155" w:author="Author">
              <w:r w:rsidRPr="00E30054" w:rsidDel="00462B7D">
                <w:rPr>
                  <w:rFonts w:ascii="Times New Roman" w:eastAsia="Times New Roman" w:hAnsi="Times New Roman" w:cs="Times New Roman"/>
                  <w:sz w:val="20"/>
                  <w:szCs w:val="20"/>
                  <w:lang w:eastAsia="en-GB"/>
                </w:rPr>
                <w:delText>77</w:delText>
              </w:r>
            </w:del>
            <w:ins w:id="156" w:author="Author">
              <w:r w:rsidR="00462B7D">
                <w:rPr>
                  <w:rFonts w:ascii="Times New Roman" w:eastAsia="Times New Roman" w:hAnsi="Times New Roman" w:cs="Times New Roman"/>
                  <w:sz w:val="20"/>
                  <w:szCs w:val="20"/>
                  <w:lang w:eastAsia="en-GB"/>
                </w:rPr>
                <w:t>81</w:t>
              </w:r>
            </w:ins>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AF38</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846DCD" w:rsidRPr="00E30054" w:rsidRDefault="00846DCD" w:rsidP="00462B7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Windstorm risks relating to the different regions (both EEA Regions and “other regions”)</w:t>
            </w:r>
            <w:del w:id="157" w:author="Author">
              <w:r w:rsidRPr="00E30054" w:rsidDel="00462B7D">
                <w:rPr>
                  <w:rFonts w:ascii="Times New Roman" w:eastAsia="Times New Roman" w:hAnsi="Times New Roman" w:cs="Times New Roman"/>
                  <w:sz w:val="20"/>
                  <w:szCs w:val="20"/>
                  <w:lang w:eastAsia="en-GB"/>
                </w:rPr>
                <w:br/>
              </w:r>
            </w:del>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w:t>
            </w:r>
            <w:del w:id="158" w:author="Author">
              <w:r w:rsidRPr="00E30054" w:rsidDel="00462B7D">
                <w:rPr>
                  <w:rFonts w:ascii="Times New Roman" w:eastAsia="Times New Roman" w:hAnsi="Times New Roman" w:cs="Times New Roman"/>
                  <w:sz w:val="20"/>
                  <w:szCs w:val="20"/>
                  <w:lang w:eastAsia="en-GB"/>
                </w:rPr>
                <w:delText>78</w:delText>
              </w:r>
            </w:del>
            <w:ins w:id="159" w:author="Author">
              <w:r w:rsidR="00462B7D">
                <w:rPr>
                  <w:rFonts w:ascii="Times New Roman" w:eastAsia="Times New Roman" w:hAnsi="Times New Roman" w:cs="Times New Roman"/>
                  <w:sz w:val="20"/>
                  <w:szCs w:val="20"/>
                  <w:lang w:eastAsia="en-GB"/>
                </w:rPr>
                <w:t>82</w:t>
              </w:r>
            </w:ins>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AF39</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after diversification</w:t>
            </w:r>
          </w:p>
        </w:tc>
        <w:tc>
          <w:tcPr>
            <w:tcW w:w="4739" w:type="dxa"/>
          </w:tcPr>
          <w:p w:rsidR="00846DCD"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Windstorm risk, taking into consideration the diversification effect reported in item C0090/R0</w:t>
            </w:r>
            <w:del w:id="160" w:author="Author">
              <w:r w:rsidRPr="00E30054" w:rsidDel="00462B7D">
                <w:rPr>
                  <w:rFonts w:ascii="Times New Roman" w:eastAsia="Times New Roman" w:hAnsi="Times New Roman" w:cs="Times New Roman"/>
                  <w:sz w:val="20"/>
                  <w:szCs w:val="20"/>
                  <w:lang w:eastAsia="en-GB"/>
                </w:rPr>
                <w:delText>77</w:delText>
              </w:r>
            </w:del>
            <w:ins w:id="161" w:author="Author">
              <w:r w:rsidR="00462B7D">
                <w:rPr>
                  <w:rFonts w:ascii="Times New Roman" w:eastAsia="Times New Roman" w:hAnsi="Times New Roman" w:cs="Times New Roman"/>
                  <w:sz w:val="20"/>
                  <w:szCs w:val="20"/>
                  <w:lang w:eastAsia="en-GB"/>
                </w:rPr>
                <w:t>81</w:t>
              </w:r>
            </w:ins>
            <w:r w:rsidRPr="00E30054">
              <w:rPr>
                <w:rFonts w:ascii="Times New Roman" w:eastAsia="Times New Roman" w:hAnsi="Times New Roman" w:cs="Times New Roman"/>
                <w:sz w:val="20"/>
                <w:szCs w:val="20"/>
                <w:lang w:eastAsia="en-GB"/>
              </w:rPr>
              <w:t>0.</w:t>
            </w:r>
          </w:p>
          <w:p w:rsidR="002864A2" w:rsidRPr="00E30054" w:rsidRDefault="002864A2" w:rsidP="00310F34">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2864A2"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C0100/R0400-</w:t>
            </w:r>
            <w:r w:rsidR="00846DCD" w:rsidRPr="00E30054">
              <w:rPr>
                <w:rFonts w:ascii="Times New Roman" w:eastAsia="Times New Roman" w:hAnsi="Times New Roman" w:cs="Times New Roman"/>
                <w:sz w:val="20"/>
                <w:szCs w:val="20"/>
                <w:lang w:eastAsia="en-GB"/>
              </w:rPr>
              <w:t>R0590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864A2">
              <w:rPr>
                <w:rFonts w:ascii="Times New Roman" w:eastAsia="Times New Roman" w:hAnsi="Times New Roman" w:cs="Times New Roman"/>
                <w:sz w:val="20"/>
                <w:szCs w:val="20"/>
                <w:lang w:eastAsia="en-GB"/>
              </w:rPr>
              <w:t>AG1-</w:t>
            </w:r>
            <w:r w:rsidRPr="00E30054">
              <w:rPr>
                <w:rFonts w:ascii="Times New Roman" w:eastAsia="Times New Roman" w:hAnsi="Times New Roman" w:cs="Times New Roman"/>
                <w:sz w:val="20"/>
                <w:szCs w:val="20"/>
                <w:lang w:eastAsia="en-GB"/>
              </w:rPr>
              <w:t>AG20</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
          <w:p w:rsidR="00846DCD" w:rsidRPr="00E30054" w:rsidRDefault="00846DCD" w:rsidP="00462B7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20 EEA Regions, the estimated risk mitigation effect, corresponding to the selected scenario,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del w:id="162" w:author="Author">
              <w:r w:rsidRPr="00E30054" w:rsidDel="00462B7D">
                <w:rPr>
                  <w:rFonts w:ascii="Times New Roman" w:eastAsia="Times New Roman" w:hAnsi="Times New Roman" w:cs="Times New Roman"/>
                  <w:sz w:val="20"/>
                  <w:szCs w:val="20"/>
                  <w:lang w:eastAsia="en-GB"/>
                </w:rPr>
                <w:br/>
              </w:r>
            </w:del>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C0100/R0600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AG21</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EEA Regions before diversification</w:t>
            </w:r>
          </w:p>
        </w:tc>
        <w:tc>
          <w:tcPr>
            <w:tcW w:w="4739" w:type="dxa"/>
          </w:tcPr>
          <w:p w:rsidR="008F78F3" w:rsidRDefault="008F78F3" w:rsidP="008F78F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estimated</w:t>
            </w:r>
            <w:r w:rsidRPr="00E30054">
              <w:rPr>
                <w:rFonts w:ascii="Times New Roman" w:eastAsia="Times New Roman" w:hAnsi="Times New Roman" w:cs="Times New Roman"/>
                <w:sz w:val="20"/>
                <w:szCs w:val="20"/>
                <w:lang w:eastAsia="en-GB"/>
              </w:rPr>
              <w:t xml:space="preserv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C0100/R07</w:t>
            </w:r>
            <w:del w:id="163" w:author="Author">
              <w:r w:rsidRPr="00E30054" w:rsidDel="00462B7D">
                <w:rPr>
                  <w:rFonts w:ascii="Times New Roman" w:eastAsia="Times New Roman" w:hAnsi="Times New Roman" w:cs="Times New Roman"/>
                  <w:sz w:val="20"/>
                  <w:szCs w:val="20"/>
                  <w:lang w:eastAsia="en-GB"/>
                </w:rPr>
                <w:delText>5</w:delText>
              </w:r>
            </w:del>
            <w:ins w:id="164" w:author="Author">
              <w:r w:rsidR="00462B7D">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AG36</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Other Regions before diversifications</w:t>
            </w:r>
          </w:p>
        </w:tc>
        <w:tc>
          <w:tcPr>
            <w:tcW w:w="4739" w:type="dxa"/>
          </w:tcPr>
          <w:p w:rsidR="008F78F3" w:rsidDel="00462B7D" w:rsidRDefault="00846DCD">
            <w:pPr>
              <w:rPr>
                <w:del w:id="16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the EEA Regions,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roofErr w:type="gramStart"/>
            <w:r w:rsidRPr="00E30054">
              <w:rPr>
                <w:rFonts w:ascii="Times New Roman" w:eastAsia="Times New Roman" w:hAnsi="Times New Roman" w:cs="Times New Roman"/>
                <w:sz w:val="20"/>
                <w:szCs w:val="20"/>
                <w:lang w:eastAsia="en-GB"/>
              </w:rPr>
              <w:t>, excluding</w:t>
            </w:r>
            <w:proofErr w:type="gramEnd"/>
            <w:r w:rsidRPr="00E30054">
              <w:rPr>
                <w:rFonts w:ascii="Times New Roman" w:eastAsia="Times New Roman" w:hAnsi="Times New Roman" w:cs="Times New Roman"/>
                <w:sz w:val="20"/>
                <w:szCs w:val="20"/>
                <w:lang w:eastAsia="en-GB"/>
              </w:rPr>
              <w:t xml:space="preserve"> the estimated reinstatement premiums.</w:t>
            </w:r>
          </w:p>
          <w:p w:rsidR="00846DCD" w:rsidRPr="00E30054" w:rsidRDefault="00846DCD" w:rsidP="00462B7D">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w:t>
            </w:r>
            <w:ins w:id="166" w:author="Author">
              <w:r w:rsidR="00462B7D">
                <w:rPr>
                  <w:rFonts w:ascii="Times New Roman" w:eastAsia="Times New Roman" w:hAnsi="Times New Roman" w:cs="Times New Roman"/>
                  <w:sz w:val="20"/>
                  <w:szCs w:val="20"/>
                  <w:lang w:eastAsia="en-GB"/>
                </w:rPr>
                <w:t>80</w:t>
              </w:r>
            </w:ins>
            <w:del w:id="167" w:author="Author">
              <w:r w:rsidRPr="00E30054" w:rsidDel="00462B7D">
                <w:rPr>
                  <w:rFonts w:ascii="Times New Roman" w:eastAsia="Times New Roman" w:hAnsi="Times New Roman" w:cs="Times New Roman"/>
                  <w:sz w:val="20"/>
                  <w:szCs w:val="20"/>
                  <w:lang w:eastAsia="en-GB"/>
                </w:rPr>
                <w:delText>76</w:delText>
              </w:r>
            </w:del>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AG37</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all Regions before diversification</w:t>
            </w:r>
          </w:p>
        </w:tc>
        <w:tc>
          <w:tcPr>
            <w:tcW w:w="4739" w:type="dxa"/>
          </w:tcPr>
          <w:p w:rsidR="008F78F3" w:rsidRDefault="008F78F3" w:rsidP="008F78F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estimated</w:t>
            </w:r>
            <w:r w:rsidRPr="00E30054">
              <w:rPr>
                <w:rFonts w:ascii="Times New Roman" w:eastAsia="Times New Roman" w:hAnsi="Times New Roman" w:cs="Times New Roman"/>
                <w:sz w:val="20"/>
                <w:szCs w:val="20"/>
                <w:lang w:eastAsia="en-GB"/>
              </w:rPr>
              <w:t xml:space="preserv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305C2F"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C0110/R0400-R</w:t>
            </w:r>
            <w:r w:rsidR="00846DCD" w:rsidRPr="00E30054">
              <w:rPr>
                <w:rFonts w:ascii="Times New Roman" w:eastAsia="Times New Roman" w:hAnsi="Times New Roman" w:cs="Times New Roman"/>
                <w:sz w:val="20"/>
                <w:szCs w:val="20"/>
                <w:lang w:eastAsia="en-GB"/>
              </w:rPr>
              <w:t>0590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305C2F">
              <w:rPr>
                <w:rFonts w:ascii="Times New Roman" w:eastAsia="Times New Roman" w:hAnsi="Times New Roman" w:cs="Times New Roman"/>
                <w:sz w:val="20"/>
                <w:szCs w:val="20"/>
                <w:lang w:eastAsia="en-GB"/>
              </w:rPr>
              <w:t>AH1-</w:t>
            </w:r>
            <w:r w:rsidRPr="00E30054">
              <w:rPr>
                <w:rFonts w:ascii="Times New Roman" w:eastAsia="Times New Roman" w:hAnsi="Times New Roman" w:cs="Times New Roman"/>
                <w:sz w:val="20"/>
                <w:szCs w:val="20"/>
                <w:lang w:eastAsia="en-GB"/>
              </w:rPr>
              <w:t>AH20</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
          <w:p w:rsidR="00846DCD" w:rsidRPr="00E30054" w:rsidRDefault="00846DCD" w:rsidP="00305C2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of the 20 EEA Regions, the estimated reinstatement premiums, corresponding to the selected scenario,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C0110/R0600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AH21</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EEA Regions before diversification</w:t>
            </w:r>
          </w:p>
        </w:tc>
        <w:tc>
          <w:tcPr>
            <w:tcW w:w="4739" w:type="dxa"/>
          </w:tcPr>
          <w:p w:rsidR="00305C2F" w:rsidRDefault="00305C2F" w:rsidP="00305C2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estimated reinstatement premiums</w:t>
            </w:r>
            <w:r>
              <w:rPr>
                <w:rFonts w:ascii="Times New Roman" w:eastAsia="Times New Roman" w:hAnsi="Times New Roman" w:cs="Times New Roman"/>
                <w:sz w:val="20"/>
                <w:szCs w:val="20"/>
                <w:lang w:eastAsia="en-GB"/>
              </w:rPr>
              <w:t xml:space="preserve"> 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C0110/R07</w:t>
            </w:r>
            <w:del w:id="168" w:author="Author">
              <w:r w:rsidRPr="00E30054" w:rsidDel="00A61B9D">
                <w:rPr>
                  <w:rFonts w:ascii="Times New Roman" w:eastAsia="Times New Roman" w:hAnsi="Times New Roman" w:cs="Times New Roman"/>
                  <w:sz w:val="20"/>
                  <w:szCs w:val="20"/>
                  <w:lang w:eastAsia="en-GB"/>
                </w:rPr>
                <w:delText>5</w:delText>
              </w:r>
            </w:del>
            <w:ins w:id="169" w:author="Author">
              <w:r w:rsidR="00A61B9D">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AH36</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Other Regions before diversifications</w:t>
            </w:r>
          </w:p>
        </w:tc>
        <w:tc>
          <w:tcPr>
            <w:tcW w:w="4739" w:type="dxa"/>
          </w:tcPr>
          <w:p w:rsidR="00846DCD" w:rsidRPr="00E30054" w:rsidRDefault="00846DCD" w:rsidP="00305C2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w:t>
            </w:r>
            <w:r w:rsidR="009F11BB">
              <w:rPr>
                <w:rFonts w:ascii="Times New Roman" w:eastAsia="Times New Roman" w:hAnsi="Times New Roman" w:cs="Times New Roman"/>
                <w:sz w:val="20"/>
                <w:szCs w:val="20"/>
                <w:lang w:eastAsia="en-GB"/>
              </w:rPr>
              <w:t>ehicles relating to this peril.</w:t>
            </w: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w:t>
            </w:r>
            <w:ins w:id="170" w:author="Author">
              <w:r w:rsidR="00A61B9D">
                <w:rPr>
                  <w:rFonts w:ascii="Times New Roman" w:eastAsia="Times New Roman" w:hAnsi="Times New Roman" w:cs="Times New Roman"/>
                  <w:sz w:val="20"/>
                  <w:szCs w:val="20"/>
                  <w:lang w:eastAsia="en-GB"/>
                </w:rPr>
                <w:t>80</w:t>
              </w:r>
            </w:ins>
            <w:del w:id="171" w:author="Author">
              <w:r w:rsidRPr="00E30054" w:rsidDel="00A61B9D">
                <w:rPr>
                  <w:rFonts w:ascii="Times New Roman" w:eastAsia="Times New Roman" w:hAnsi="Times New Roman" w:cs="Times New Roman"/>
                  <w:sz w:val="20"/>
                  <w:szCs w:val="20"/>
                  <w:lang w:eastAsia="en-GB"/>
                </w:rPr>
                <w:delText>76</w:delText>
              </w:r>
            </w:del>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AH37</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all Regions before diversification</w:t>
            </w:r>
          </w:p>
        </w:tc>
        <w:tc>
          <w:tcPr>
            <w:tcW w:w="4739" w:type="dxa"/>
          </w:tcPr>
          <w:p w:rsidR="00846DCD" w:rsidRPr="00E30054" w:rsidRDefault="00305C2F" w:rsidP="00305C2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estimated reinstatement premiums</w:t>
            </w:r>
            <w:r>
              <w:rPr>
                <w:rFonts w:ascii="Times New Roman" w:eastAsia="Times New Roman" w:hAnsi="Times New Roman" w:cs="Times New Roman"/>
                <w:sz w:val="20"/>
                <w:szCs w:val="20"/>
                <w:lang w:eastAsia="en-GB"/>
              </w:rPr>
              <w:t xml:space="preserve"> 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C0120/R0400</w:t>
            </w:r>
            <w:r w:rsidR="00C3547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3547E">
              <w:rPr>
                <w:rFonts w:ascii="Times New Roman" w:eastAsia="Times New Roman" w:hAnsi="Times New Roman" w:cs="Times New Roman"/>
                <w:sz w:val="20"/>
                <w:szCs w:val="20"/>
                <w:lang w:eastAsia="en-GB"/>
              </w:rPr>
              <w:t>AI1-</w:t>
            </w:r>
            <w:r w:rsidRPr="00E30054">
              <w:rPr>
                <w:rFonts w:ascii="Times New Roman" w:eastAsia="Times New Roman" w:hAnsi="Times New Roman" w:cs="Times New Roman"/>
                <w:sz w:val="20"/>
                <w:szCs w:val="20"/>
                <w:lang w:eastAsia="en-GB"/>
              </w:rPr>
              <w:t>AI20</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739" w:type="dxa"/>
          </w:tcPr>
          <w:p w:rsidR="00C3547E" w:rsidRPr="00E30054"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arising from Windstorms in each of the EEA regions, corresponding to the selected scenario.</w:t>
            </w:r>
            <w:r w:rsidRPr="00E30054">
              <w:rPr>
                <w:rFonts w:ascii="Times New Roman" w:eastAsia="Times New Roman" w:hAnsi="Times New Roman" w:cs="Times New Roman"/>
                <w:sz w:val="20"/>
                <w:szCs w:val="20"/>
                <w:lang w:eastAsia="en-GB"/>
              </w:rPr>
              <w:br w:type="page"/>
            </w: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C0120/R0600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AI21</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EEA Regions before diversification</w:t>
            </w:r>
          </w:p>
        </w:tc>
        <w:tc>
          <w:tcPr>
            <w:tcW w:w="4739" w:type="dxa"/>
          </w:tcPr>
          <w:p w:rsidR="00846DCD" w:rsidRPr="00E30054" w:rsidRDefault="00C3547E"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C0120/R07</w:t>
            </w:r>
            <w:del w:id="172" w:author="Author">
              <w:r w:rsidRPr="00E30054" w:rsidDel="00A61B9D">
                <w:rPr>
                  <w:rFonts w:ascii="Times New Roman" w:eastAsia="Times New Roman" w:hAnsi="Times New Roman" w:cs="Times New Roman"/>
                  <w:sz w:val="20"/>
                  <w:szCs w:val="20"/>
                  <w:lang w:eastAsia="en-GB"/>
                </w:rPr>
                <w:delText>5</w:delText>
              </w:r>
            </w:del>
            <w:ins w:id="173" w:author="Author">
              <w:r w:rsidR="00A61B9D">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AI36</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Other Regions before diversifications</w:t>
            </w:r>
          </w:p>
        </w:tc>
        <w:tc>
          <w:tcPr>
            <w:tcW w:w="4739" w:type="dxa"/>
          </w:tcPr>
          <w:p w:rsidR="00846DCD" w:rsidRPr="00E30054"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Windstorm risk in regions other than the EEA Regions. It is the amount of the instantaneous loss, including the deduction of the amounts recoverable from reinsurance contract</w:t>
            </w:r>
            <w:r w:rsidR="009F11BB">
              <w:rPr>
                <w:rFonts w:ascii="Times New Roman" w:eastAsia="Times New Roman" w:hAnsi="Times New Roman" w:cs="Times New Roman"/>
                <w:sz w:val="20"/>
                <w:szCs w:val="20"/>
                <w:lang w:eastAsia="en-GB"/>
              </w:rPr>
              <w:t>s and Special Purpose Vehicles.</w:t>
            </w: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w:t>
            </w:r>
            <w:ins w:id="174" w:author="Author">
              <w:r w:rsidR="00A61B9D">
                <w:rPr>
                  <w:rFonts w:ascii="Times New Roman" w:eastAsia="Times New Roman" w:hAnsi="Times New Roman" w:cs="Times New Roman"/>
                  <w:sz w:val="20"/>
                  <w:szCs w:val="20"/>
                  <w:lang w:eastAsia="en-GB"/>
                </w:rPr>
                <w:t>80</w:t>
              </w:r>
            </w:ins>
            <w:del w:id="175" w:author="Author">
              <w:r w:rsidRPr="00E30054" w:rsidDel="00A61B9D">
                <w:rPr>
                  <w:rFonts w:ascii="Times New Roman" w:eastAsia="Times New Roman" w:hAnsi="Times New Roman" w:cs="Times New Roman"/>
                  <w:sz w:val="20"/>
                  <w:szCs w:val="20"/>
                  <w:lang w:eastAsia="en-GB"/>
                </w:rPr>
                <w:delText>76</w:delText>
              </w:r>
            </w:del>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AI37</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all Regions before diversification</w:t>
            </w:r>
          </w:p>
        </w:tc>
        <w:tc>
          <w:tcPr>
            <w:tcW w:w="4739" w:type="dxa"/>
          </w:tcPr>
          <w:p w:rsidR="00846DCD" w:rsidRPr="00E30054" w:rsidRDefault="00C3547E"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846DCD" w:rsidTr="009F11BB">
        <w:tc>
          <w:tcPr>
            <w:tcW w:w="1951" w:type="dxa"/>
            <w:tcBorders>
              <w:bottom w:val="single" w:sz="4" w:space="0" w:color="auto"/>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w:t>
            </w:r>
            <w:ins w:id="176" w:author="Author">
              <w:r w:rsidR="00A61B9D">
                <w:rPr>
                  <w:rFonts w:ascii="Times New Roman" w:eastAsia="Times New Roman" w:hAnsi="Times New Roman" w:cs="Times New Roman"/>
                  <w:sz w:val="20"/>
                  <w:szCs w:val="20"/>
                  <w:lang w:eastAsia="en-GB"/>
                </w:rPr>
                <w:t>81</w:t>
              </w:r>
            </w:ins>
            <w:del w:id="177" w:author="Author">
              <w:r w:rsidRPr="00E30054" w:rsidDel="00A61B9D">
                <w:rPr>
                  <w:rFonts w:ascii="Times New Roman" w:eastAsia="Times New Roman" w:hAnsi="Times New Roman" w:cs="Times New Roman"/>
                  <w:sz w:val="20"/>
                  <w:szCs w:val="20"/>
                  <w:lang w:eastAsia="en-GB"/>
                </w:rPr>
                <w:delText>77</w:delText>
              </w:r>
            </w:del>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AI38</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846DCD" w:rsidRPr="00E30054"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Windstorm risks relating to the different regions (both EEA Regions and “other regions”).</w:t>
            </w:r>
            <w:r w:rsidRPr="00E30054">
              <w:rPr>
                <w:rFonts w:ascii="Times New Roman" w:eastAsia="Times New Roman" w:hAnsi="Times New Roman" w:cs="Times New Roman"/>
                <w:sz w:val="20"/>
                <w:szCs w:val="20"/>
                <w:lang w:eastAsia="en-GB"/>
              </w:rPr>
              <w:br/>
            </w:r>
          </w:p>
        </w:tc>
      </w:tr>
      <w:tr w:rsidR="00846DCD" w:rsidTr="009F11BB">
        <w:tc>
          <w:tcPr>
            <w:tcW w:w="1951" w:type="dxa"/>
            <w:tcBorders>
              <w:bottom w:val="single" w:sz="4" w:space="0" w:color="auto"/>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w:t>
            </w:r>
            <w:ins w:id="178" w:author="Author">
              <w:r w:rsidR="00A61B9D">
                <w:rPr>
                  <w:rFonts w:ascii="Times New Roman" w:eastAsia="Times New Roman" w:hAnsi="Times New Roman" w:cs="Times New Roman"/>
                  <w:sz w:val="20"/>
                  <w:szCs w:val="20"/>
                  <w:lang w:eastAsia="en-GB"/>
                </w:rPr>
                <w:t>82</w:t>
              </w:r>
            </w:ins>
            <w:del w:id="179" w:author="Author">
              <w:r w:rsidRPr="00E30054" w:rsidDel="00A61B9D">
                <w:rPr>
                  <w:rFonts w:ascii="Times New Roman" w:eastAsia="Times New Roman" w:hAnsi="Times New Roman" w:cs="Times New Roman"/>
                  <w:sz w:val="20"/>
                  <w:szCs w:val="20"/>
                  <w:lang w:eastAsia="en-GB"/>
                </w:rPr>
                <w:delText>78</w:delText>
              </w:r>
            </w:del>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AI39</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after diversification</w:t>
            </w:r>
          </w:p>
        </w:tc>
        <w:tc>
          <w:tcPr>
            <w:tcW w:w="4739" w:type="dxa"/>
            <w:tcBorders>
              <w:bottom w:val="single" w:sz="4" w:space="0" w:color="auto"/>
            </w:tcBorders>
          </w:tcPr>
          <w:p w:rsidR="00846DCD"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Windstorm risk, taking into consideration the diversification effect given in item C0120/R0</w:t>
            </w:r>
            <w:del w:id="180" w:author="Author">
              <w:r w:rsidRPr="00E30054" w:rsidDel="00A61B9D">
                <w:rPr>
                  <w:rFonts w:ascii="Times New Roman" w:eastAsia="Times New Roman" w:hAnsi="Times New Roman" w:cs="Times New Roman"/>
                  <w:sz w:val="20"/>
                  <w:szCs w:val="20"/>
                  <w:lang w:eastAsia="en-GB"/>
                </w:rPr>
                <w:delText>77</w:delText>
              </w:r>
            </w:del>
            <w:ins w:id="181" w:author="Author">
              <w:r w:rsidR="00A61B9D">
                <w:rPr>
                  <w:rFonts w:ascii="Times New Roman" w:eastAsia="Times New Roman" w:hAnsi="Times New Roman" w:cs="Times New Roman"/>
                  <w:sz w:val="20"/>
                  <w:szCs w:val="20"/>
                  <w:lang w:eastAsia="en-GB"/>
                </w:rPr>
                <w:t>81</w:t>
              </w:r>
            </w:ins>
            <w:r w:rsidRPr="00E30054">
              <w:rPr>
                <w:rFonts w:ascii="Times New Roman" w:eastAsia="Times New Roman" w:hAnsi="Times New Roman" w:cs="Times New Roman"/>
                <w:sz w:val="20"/>
                <w:szCs w:val="20"/>
                <w:lang w:eastAsia="en-GB"/>
              </w:rPr>
              <w:t>0.</w:t>
            </w:r>
          </w:p>
          <w:p w:rsidR="00C3547E" w:rsidRPr="00E30054" w:rsidRDefault="00C3547E" w:rsidP="00310F34">
            <w:pPr>
              <w:rPr>
                <w:rFonts w:ascii="Times New Roman" w:eastAsia="Times New Roman" w:hAnsi="Times New Roman" w:cs="Times New Roman"/>
                <w:sz w:val="20"/>
                <w:szCs w:val="20"/>
                <w:lang w:eastAsia="en-GB"/>
              </w:rPr>
            </w:pPr>
          </w:p>
        </w:tc>
      </w:tr>
      <w:tr w:rsidR="00846DCD" w:rsidTr="00BD2166">
        <w:tc>
          <w:tcPr>
            <w:tcW w:w="9242" w:type="dxa"/>
            <w:gridSpan w:val="3"/>
            <w:tcBorders>
              <w:top w:val="single" w:sz="4" w:space="0" w:color="auto"/>
              <w:left w:val="nil"/>
              <w:bottom w:val="single" w:sz="4" w:space="0" w:color="auto"/>
              <w:right w:val="nil"/>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Earthquake</w:t>
            </w:r>
          </w:p>
        </w:tc>
      </w:tr>
      <w:tr w:rsidR="00092E15" w:rsidTr="009F11BB">
        <w:tc>
          <w:tcPr>
            <w:tcW w:w="1951" w:type="dxa"/>
            <w:tcBorders>
              <w:top w:val="single" w:sz="4" w:space="0" w:color="auto"/>
            </w:tcBorders>
          </w:tcPr>
          <w:p w:rsidR="00092E15" w:rsidRPr="00E30054" w:rsidDel="00A61B9D" w:rsidRDefault="00EE2529" w:rsidP="00310F34">
            <w:pPr>
              <w:rPr>
                <w:del w:id="182" w:author="Author"/>
                <w:rFonts w:ascii="Times New Roman" w:eastAsia="Times New Roman" w:hAnsi="Times New Roman" w:cs="Times New Roman"/>
                <w:sz w:val="20"/>
                <w:szCs w:val="20"/>
                <w:lang w:eastAsia="en-GB"/>
              </w:rPr>
            </w:pPr>
            <w:del w:id="183" w:author="Author">
              <w:r w:rsidDel="00A61B9D">
                <w:rPr>
                  <w:rFonts w:ascii="Times New Roman" w:eastAsia="Times New Roman" w:hAnsi="Times New Roman" w:cs="Times New Roman"/>
                  <w:sz w:val="20"/>
                  <w:szCs w:val="20"/>
                  <w:lang w:eastAsia="en-GB"/>
                </w:rPr>
                <w:delText>C0130/R0800-</w:delText>
              </w:r>
              <w:r w:rsidR="00092E15" w:rsidRPr="00E30054" w:rsidDel="00A61B9D">
                <w:rPr>
                  <w:rFonts w:ascii="Times New Roman" w:eastAsia="Times New Roman" w:hAnsi="Times New Roman" w:cs="Times New Roman"/>
                  <w:sz w:val="20"/>
                  <w:szCs w:val="20"/>
                  <w:lang w:eastAsia="en-GB"/>
                </w:rPr>
                <w:delText>R0990</w:delText>
              </w:r>
            </w:del>
          </w:p>
          <w:p w:rsidR="00092E15" w:rsidRPr="00E30054" w:rsidRDefault="00092E15" w:rsidP="00310F34">
            <w:pPr>
              <w:rPr>
                <w:rFonts w:ascii="Times New Roman" w:eastAsia="Times New Roman" w:hAnsi="Times New Roman" w:cs="Times New Roman"/>
                <w:sz w:val="20"/>
                <w:szCs w:val="20"/>
                <w:lang w:eastAsia="en-GB"/>
              </w:rPr>
            </w:pPr>
            <w:del w:id="184" w:author="Author">
              <w:r w:rsidRPr="00F70FD8" w:rsidDel="00A61B9D">
                <w:rPr>
                  <w:rFonts w:ascii="Times New Roman" w:eastAsia="Times New Roman" w:hAnsi="Times New Roman" w:cs="Times New Roman"/>
                  <w:sz w:val="20"/>
                  <w:szCs w:val="20"/>
                  <w:lang w:eastAsia="en-GB"/>
                </w:rPr>
                <w:delText>(</w:delText>
              </w:r>
              <w:r w:rsidR="00EE2529" w:rsidDel="00A61B9D">
                <w:rPr>
                  <w:rFonts w:ascii="Times New Roman" w:eastAsia="Times New Roman" w:hAnsi="Times New Roman" w:cs="Times New Roman"/>
                  <w:sz w:val="20"/>
                  <w:szCs w:val="20"/>
                  <w:lang w:eastAsia="en-GB"/>
                </w:rPr>
                <w:delText>BA1-</w:delText>
              </w:r>
              <w:r w:rsidRPr="00E30054" w:rsidDel="00A61B9D">
                <w:rPr>
                  <w:rFonts w:ascii="Times New Roman" w:eastAsia="Times New Roman" w:hAnsi="Times New Roman" w:cs="Times New Roman"/>
                  <w:sz w:val="20"/>
                  <w:szCs w:val="20"/>
                  <w:lang w:eastAsia="en-GB"/>
                </w:rPr>
                <w:delText>BA20</w:delText>
              </w:r>
              <w:r w:rsidRPr="00F70FD8" w:rsidDel="00A61B9D">
                <w:rPr>
                  <w:rFonts w:ascii="Times New Roman" w:eastAsia="Times New Roman" w:hAnsi="Times New Roman" w:cs="Times New Roman"/>
                  <w:sz w:val="20"/>
                  <w:szCs w:val="20"/>
                  <w:lang w:eastAsia="en-GB"/>
                </w:rPr>
                <w:delText>)</w:delText>
              </w:r>
            </w:del>
          </w:p>
        </w:tc>
        <w:tc>
          <w:tcPr>
            <w:tcW w:w="2552" w:type="dxa"/>
            <w:tcBorders>
              <w:top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del w:id="185" w:author="Author">
              <w:r w:rsidRPr="00E30054" w:rsidDel="00A61B9D">
                <w:rPr>
                  <w:rFonts w:ascii="Times New Roman" w:eastAsia="Times New Roman" w:hAnsi="Times New Roman" w:cs="Times New Roman"/>
                  <w:sz w:val="20"/>
                  <w:szCs w:val="20"/>
                  <w:lang w:eastAsia="en-GB"/>
                </w:rPr>
                <w:delText>Estimation of the gross premium to be earned – EEA Region</w:delText>
              </w:r>
            </w:del>
          </w:p>
        </w:tc>
        <w:tc>
          <w:tcPr>
            <w:tcW w:w="4739" w:type="dxa"/>
            <w:tcBorders>
              <w:top w:val="single" w:sz="4" w:space="0" w:color="auto"/>
            </w:tcBorders>
          </w:tcPr>
          <w:p w:rsidR="00092E15" w:rsidRPr="00E30054" w:rsidDel="00A61B9D" w:rsidRDefault="00092E15" w:rsidP="00310F34">
            <w:pPr>
              <w:rPr>
                <w:del w:id="186" w:author="Author"/>
                <w:rFonts w:ascii="Times New Roman" w:eastAsia="Times New Roman" w:hAnsi="Times New Roman" w:cs="Times New Roman"/>
                <w:sz w:val="20"/>
                <w:szCs w:val="20"/>
                <w:lang w:eastAsia="en-GB"/>
              </w:rPr>
            </w:pPr>
            <w:del w:id="187" w:author="Author">
              <w:r w:rsidRPr="00E30054" w:rsidDel="00A61B9D">
                <w:rPr>
                  <w:rFonts w:ascii="Times New Roman" w:eastAsia="Times New Roman" w:hAnsi="Times New Roman" w:cs="Times New Roman"/>
                  <w:sz w:val="20"/>
                  <w:szCs w:val="20"/>
                  <w:lang w:eastAsia="en-GB"/>
                </w:rPr>
                <w:delText xml:space="preserve">An estimate of the premiums to be earned, by the insurance or reinsurance </w:delText>
              </w:r>
              <w:r w:rsidR="00DB72E9" w:rsidDel="00A61B9D">
                <w:rPr>
                  <w:rFonts w:ascii="Times New Roman" w:eastAsia="Times New Roman" w:hAnsi="Times New Roman" w:cs="Times New Roman"/>
                  <w:sz w:val="20"/>
                  <w:szCs w:val="20"/>
                  <w:lang w:eastAsia="en-GB"/>
                </w:rPr>
                <w:delText>group</w:delText>
              </w:r>
              <w:r w:rsidRPr="00E30054" w:rsidDel="00A61B9D">
                <w:rPr>
                  <w:rFonts w:ascii="Times New Roman" w:eastAsia="Times New Roman" w:hAnsi="Times New Roman" w:cs="Times New Roman"/>
                  <w:sz w:val="20"/>
                  <w:szCs w:val="20"/>
                  <w:lang w:eastAsia="en-GB"/>
                </w:rPr>
                <w:delText>, during the following year in relation to the 20 EEA regions, for the contract in relation to the obligations of lines of business:</w:delText>
              </w:r>
            </w:del>
          </w:p>
          <w:p w:rsidR="00092E15" w:rsidRPr="00E30054" w:rsidDel="00A61B9D" w:rsidRDefault="00EE2529" w:rsidP="00EE2529">
            <w:pPr>
              <w:rPr>
                <w:del w:id="188" w:author="Author"/>
                <w:rFonts w:ascii="Times New Roman" w:eastAsia="Times New Roman" w:hAnsi="Times New Roman" w:cs="Times New Roman"/>
                <w:sz w:val="20"/>
                <w:szCs w:val="20"/>
                <w:lang w:eastAsia="en-GB"/>
              </w:rPr>
            </w:pPr>
            <w:del w:id="189" w:author="Author">
              <w:r w:rsidDel="00A61B9D">
                <w:rPr>
                  <w:rFonts w:ascii="Times New Roman" w:eastAsia="Times New Roman" w:hAnsi="Times New Roman" w:cs="Times New Roman"/>
                  <w:sz w:val="20"/>
                  <w:szCs w:val="20"/>
                  <w:lang w:eastAsia="en-GB"/>
                </w:rPr>
                <w:delText>-</w:delText>
              </w:r>
              <w:r w:rsidR="00092E15" w:rsidRPr="00E30054" w:rsidDel="00A61B9D">
                <w:rPr>
                  <w:rFonts w:ascii="Times New Roman" w:eastAsia="Times New Roman" w:hAnsi="Times New Roman" w:cs="Times New Roman"/>
                  <w:sz w:val="20"/>
                  <w:szCs w:val="20"/>
                  <w:lang w:eastAsia="en-GB"/>
                </w:rPr>
                <w:delText xml:space="preserve"> Fire and other damage, including the proportional reinsurance obligations;</w:delText>
              </w:r>
              <w:r w:rsidDel="00A61B9D">
                <w:rPr>
                  <w:rFonts w:ascii="Times New Roman" w:eastAsia="Times New Roman" w:hAnsi="Times New Roman" w:cs="Times New Roman"/>
                  <w:sz w:val="20"/>
                  <w:szCs w:val="20"/>
                  <w:lang w:eastAsia="en-GB"/>
                </w:rPr>
                <w:delText xml:space="preserve"> and</w:delText>
              </w:r>
            </w:del>
          </w:p>
          <w:p w:rsidR="00EE2529" w:rsidDel="00A61B9D" w:rsidRDefault="00EE2529" w:rsidP="00EE2529">
            <w:pPr>
              <w:rPr>
                <w:del w:id="190" w:author="Author"/>
                <w:rFonts w:ascii="Times New Roman" w:eastAsia="Times New Roman" w:hAnsi="Times New Roman" w:cs="Times New Roman"/>
                <w:sz w:val="20"/>
                <w:szCs w:val="20"/>
                <w:lang w:eastAsia="en-GB"/>
              </w:rPr>
            </w:pPr>
            <w:del w:id="191" w:author="Author">
              <w:r w:rsidDel="00A61B9D">
                <w:rPr>
                  <w:rFonts w:ascii="Times New Roman" w:eastAsia="Times New Roman" w:hAnsi="Times New Roman" w:cs="Times New Roman"/>
                  <w:sz w:val="20"/>
                  <w:szCs w:val="20"/>
                  <w:lang w:eastAsia="en-GB"/>
                </w:rPr>
                <w:delText>-</w:delText>
              </w:r>
              <w:r w:rsidR="00092E15" w:rsidRPr="00E30054" w:rsidDel="00A61B9D">
                <w:rPr>
                  <w:rFonts w:ascii="Times New Roman" w:eastAsia="Times New Roman" w:hAnsi="Times New Roman" w:cs="Times New Roman"/>
                  <w:sz w:val="20"/>
                  <w:szCs w:val="20"/>
                  <w:lang w:eastAsia="en-GB"/>
                </w:rPr>
                <w:delText> Marine, aviation and transport insurance, including the proportional reinsurance obligations.</w:delText>
              </w:r>
            </w:del>
          </w:p>
          <w:p w:rsidR="00EE2529" w:rsidDel="00A61B9D" w:rsidRDefault="00EE2529" w:rsidP="00EE2529">
            <w:pPr>
              <w:rPr>
                <w:del w:id="192" w:author="Author"/>
                <w:rFonts w:ascii="Times New Roman" w:eastAsia="Times New Roman" w:hAnsi="Times New Roman" w:cs="Times New Roman"/>
                <w:sz w:val="20"/>
                <w:szCs w:val="20"/>
                <w:lang w:eastAsia="en-GB"/>
              </w:rPr>
            </w:pPr>
          </w:p>
          <w:p w:rsidR="00092E15" w:rsidRPr="00E30054" w:rsidRDefault="00092E15" w:rsidP="00EE2529">
            <w:pPr>
              <w:rPr>
                <w:rFonts w:ascii="Times New Roman" w:eastAsia="Times New Roman" w:hAnsi="Times New Roman" w:cs="Times New Roman"/>
                <w:sz w:val="20"/>
                <w:szCs w:val="20"/>
                <w:lang w:eastAsia="en-GB"/>
              </w:rPr>
            </w:pPr>
            <w:del w:id="193" w:author="Author">
              <w:r w:rsidRPr="00E30054" w:rsidDel="00A61B9D">
                <w:rPr>
                  <w:rFonts w:ascii="Times New Roman" w:eastAsia="Times New Roman" w:hAnsi="Times New Roman" w:cs="Times New Roman"/>
                  <w:sz w:val="20"/>
                  <w:szCs w:val="20"/>
                  <w:lang w:eastAsia="en-GB"/>
                </w:rPr>
                <w:delText>Premiums shall be gross, without deduction of prem</w:delText>
              </w:r>
              <w:r w:rsidR="009F11BB" w:rsidDel="00A61B9D">
                <w:rPr>
                  <w:rFonts w:ascii="Times New Roman" w:eastAsia="Times New Roman" w:hAnsi="Times New Roman" w:cs="Times New Roman"/>
                  <w:sz w:val="20"/>
                  <w:szCs w:val="20"/>
                  <w:lang w:eastAsia="en-GB"/>
                </w:rPr>
                <w:delText>iums for reinsurance contracts.</w:delText>
              </w:r>
            </w:del>
          </w:p>
        </w:tc>
      </w:tr>
      <w:tr w:rsidR="00092E15" w:rsidTr="009F11BB">
        <w:tc>
          <w:tcPr>
            <w:tcW w:w="1951" w:type="dxa"/>
          </w:tcPr>
          <w:p w:rsidR="00092E15" w:rsidRPr="00E30054" w:rsidDel="00A61B9D" w:rsidRDefault="00092E15" w:rsidP="00310F34">
            <w:pPr>
              <w:rPr>
                <w:del w:id="194" w:author="Author"/>
                <w:rFonts w:ascii="Times New Roman" w:eastAsia="Times New Roman" w:hAnsi="Times New Roman" w:cs="Times New Roman"/>
                <w:sz w:val="20"/>
                <w:szCs w:val="20"/>
                <w:lang w:eastAsia="en-GB"/>
              </w:rPr>
            </w:pPr>
            <w:del w:id="195" w:author="Author">
              <w:r w:rsidRPr="00E30054" w:rsidDel="00A61B9D">
                <w:rPr>
                  <w:rFonts w:ascii="Times New Roman" w:eastAsia="Times New Roman" w:hAnsi="Times New Roman" w:cs="Times New Roman"/>
                  <w:sz w:val="20"/>
                  <w:szCs w:val="20"/>
                  <w:lang w:eastAsia="en-GB"/>
                </w:rPr>
                <w:delText>C0130/R1000</w:delText>
              </w:r>
            </w:del>
          </w:p>
          <w:p w:rsidR="00092E15" w:rsidRPr="00E30054" w:rsidRDefault="00092E15" w:rsidP="00310F34">
            <w:pPr>
              <w:rPr>
                <w:rFonts w:ascii="Times New Roman" w:eastAsia="Times New Roman" w:hAnsi="Times New Roman" w:cs="Times New Roman"/>
                <w:sz w:val="20"/>
                <w:szCs w:val="20"/>
                <w:lang w:eastAsia="en-GB"/>
              </w:rPr>
            </w:pPr>
            <w:del w:id="196" w:author="Author">
              <w:r w:rsidRPr="00F70FD8" w:rsidDel="00A61B9D">
                <w:rPr>
                  <w:rFonts w:ascii="Times New Roman" w:eastAsia="Times New Roman" w:hAnsi="Times New Roman" w:cs="Times New Roman"/>
                  <w:sz w:val="20"/>
                  <w:szCs w:val="20"/>
                  <w:lang w:eastAsia="en-GB"/>
                </w:rPr>
                <w:delText>(</w:delText>
              </w:r>
              <w:r w:rsidRPr="00E30054" w:rsidDel="00A61B9D">
                <w:rPr>
                  <w:rFonts w:ascii="Times New Roman" w:eastAsia="Times New Roman" w:hAnsi="Times New Roman" w:cs="Times New Roman"/>
                  <w:sz w:val="20"/>
                  <w:szCs w:val="20"/>
                  <w:lang w:eastAsia="en-GB"/>
                </w:rPr>
                <w:delText>BA21</w:delText>
              </w:r>
              <w:r w:rsidRPr="00F70FD8" w:rsidDel="00A61B9D">
                <w:rPr>
                  <w:rFonts w:ascii="Times New Roman" w:eastAsia="Times New Roman" w:hAnsi="Times New Roman" w:cs="Times New Roman"/>
                  <w:sz w:val="20"/>
                  <w:szCs w:val="20"/>
                  <w:lang w:eastAsia="en-GB"/>
                </w:rPr>
                <w:delText>)</w:delText>
              </w:r>
            </w:del>
          </w:p>
        </w:tc>
        <w:tc>
          <w:tcPr>
            <w:tcW w:w="2552" w:type="dxa"/>
          </w:tcPr>
          <w:p w:rsidR="00092E15" w:rsidRPr="00E30054" w:rsidRDefault="00092E15" w:rsidP="00310F34">
            <w:pPr>
              <w:rPr>
                <w:rFonts w:ascii="Times New Roman" w:eastAsia="Times New Roman" w:hAnsi="Times New Roman" w:cs="Times New Roman"/>
                <w:sz w:val="20"/>
                <w:szCs w:val="20"/>
                <w:lang w:eastAsia="en-GB"/>
              </w:rPr>
            </w:pPr>
            <w:del w:id="197" w:author="Author">
              <w:r w:rsidRPr="00E30054" w:rsidDel="00A61B9D">
                <w:rPr>
                  <w:rFonts w:ascii="Times New Roman" w:eastAsia="Times New Roman" w:hAnsi="Times New Roman" w:cs="Times New Roman"/>
                  <w:sz w:val="20"/>
                  <w:szCs w:val="20"/>
                  <w:lang w:eastAsia="en-GB"/>
                </w:rPr>
                <w:delText>Estimation of the gross premium to be earned – Total Earthquake EEA Regions before diversification</w:delText>
              </w:r>
            </w:del>
          </w:p>
        </w:tc>
        <w:tc>
          <w:tcPr>
            <w:tcW w:w="4739" w:type="dxa"/>
          </w:tcPr>
          <w:p w:rsidR="00EE2529" w:rsidDel="00A61B9D" w:rsidRDefault="00EE2529" w:rsidP="00EE2529">
            <w:pPr>
              <w:rPr>
                <w:del w:id="198" w:author="Author"/>
                <w:rFonts w:ascii="Times New Roman" w:eastAsia="Times New Roman" w:hAnsi="Times New Roman" w:cs="Times New Roman"/>
                <w:sz w:val="20"/>
                <w:szCs w:val="20"/>
                <w:lang w:eastAsia="en-GB"/>
              </w:rPr>
            </w:pPr>
            <w:del w:id="199" w:author="Author">
              <w:r w:rsidDel="00A61B9D">
                <w:rPr>
                  <w:rFonts w:ascii="Times New Roman" w:eastAsia="Times New Roman" w:hAnsi="Times New Roman" w:cs="Times New Roman"/>
                  <w:sz w:val="20"/>
                  <w:szCs w:val="20"/>
                  <w:lang w:eastAsia="en-GB"/>
                </w:rPr>
                <w:delText xml:space="preserve">Total of the </w:delText>
              </w:r>
              <w:r w:rsidRPr="00E30054" w:rsidDel="00A61B9D">
                <w:rPr>
                  <w:rFonts w:ascii="Times New Roman" w:eastAsia="Times New Roman" w:hAnsi="Times New Roman" w:cs="Times New Roman"/>
                  <w:sz w:val="20"/>
                  <w:szCs w:val="20"/>
                  <w:lang w:eastAsia="en-GB"/>
                </w:rPr>
                <w:delText xml:space="preserve">estimate of the premiums to be earned, by the insurance or reinsurance </w:delText>
              </w:r>
              <w:r w:rsidR="00DB72E9" w:rsidDel="00A61B9D">
                <w:rPr>
                  <w:rFonts w:ascii="Times New Roman" w:eastAsia="Times New Roman" w:hAnsi="Times New Roman" w:cs="Times New Roman"/>
                  <w:sz w:val="20"/>
                  <w:szCs w:val="20"/>
                  <w:lang w:eastAsia="en-GB"/>
                </w:rPr>
                <w:delText>group</w:delText>
              </w:r>
              <w:r w:rsidRPr="00E30054" w:rsidDel="00A61B9D">
                <w:rPr>
                  <w:rFonts w:ascii="Times New Roman" w:eastAsia="Times New Roman" w:hAnsi="Times New Roman" w:cs="Times New Roman"/>
                  <w:sz w:val="20"/>
                  <w:szCs w:val="20"/>
                  <w:lang w:eastAsia="en-GB"/>
                </w:rPr>
                <w:delText xml:space="preserve">, during the following year </w:delText>
              </w:r>
              <w:r w:rsidDel="00A61B9D">
                <w:rPr>
                  <w:rFonts w:ascii="Times New Roman" w:eastAsia="Times New Roman" w:hAnsi="Times New Roman" w:cs="Times New Roman"/>
                  <w:sz w:val="20"/>
                  <w:szCs w:val="20"/>
                  <w:lang w:eastAsia="en-GB"/>
                </w:rPr>
                <w:delText>for</w:delText>
              </w:r>
              <w:r w:rsidRPr="00E30054" w:rsidDel="00A61B9D">
                <w:rPr>
                  <w:rFonts w:ascii="Times New Roman" w:eastAsia="Times New Roman" w:hAnsi="Times New Roman" w:cs="Times New Roman"/>
                  <w:sz w:val="20"/>
                  <w:szCs w:val="20"/>
                  <w:lang w:eastAsia="en-GB"/>
                </w:rPr>
                <w:delText xml:space="preserve"> the 20 EEA regions</w:delText>
              </w:r>
              <w:r w:rsidDel="00A61B9D">
                <w:rPr>
                  <w:rFonts w:ascii="Times New Roman" w:eastAsia="Times New Roman" w:hAnsi="Times New Roman" w:cs="Times New Roman"/>
                  <w:sz w:val="20"/>
                  <w:szCs w:val="20"/>
                  <w:lang w:eastAsia="en-GB"/>
                </w:rPr>
                <w:delText>.</w:delText>
              </w:r>
            </w:del>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C0130/R10</w:t>
            </w:r>
            <w:del w:id="200" w:author="Author">
              <w:r w:rsidRPr="00E30054" w:rsidDel="00A61B9D">
                <w:rPr>
                  <w:rFonts w:ascii="Times New Roman" w:eastAsia="Times New Roman" w:hAnsi="Times New Roman" w:cs="Times New Roman"/>
                  <w:sz w:val="20"/>
                  <w:szCs w:val="20"/>
                  <w:lang w:eastAsia="en-GB"/>
                </w:rPr>
                <w:delText>1</w:delText>
              </w:r>
            </w:del>
            <w:ins w:id="201" w:author="Author">
              <w:r w:rsidR="00A61B9D">
                <w:rPr>
                  <w:rFonts w:ascii="Times New Roman" w:eastAsia="Times New Roman" w:hAnsi="Times New Roman" w:cs="Times New Roman"/>
                  <w:sz w:val="20"/>
                  <w:szCs w:val="20"/>
                  <w:lang w:eastAsia="en-GB"/>
                </w:rPr>
                <w:t>4</w:t>
              </w:r>
            </w:ins>
            <w:r w:rsidRPr="00E30054">
              <w:rPr>
                <w:rFonts w:ascii="Times New Roman" w:eastAsia="Times New Roman" w:hAnsi="Times New Roman" w:cs="Times New Roman"/>
                <w:sz w:val="20"/>
                <w:szCs w:val="20"/>
                <w:lang w:eastAsia="en-GB"/>
              </w:rPr>
              <w:t>0</w:t>
            </w:r>
            <w:r w:rsidR="00EE252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202" w:author="Author">
              <w:r w:rsidRPr="00E30054" w:rsidDel="00A61B9D">
                <w:rPr>
                  <w:rFonts w:ascii="Times New Roman" w:eastAsia="Times New Roman" w:hAnsi="Times New Roman" w:cs="Times New Roman"/>
                  <w:sz w:val="20"/>
                  <w:szCs w:val="20"/>
                  <w:lang w:eastAsia="en-GB"/>
                </w:rPr>
                <w:delText>14</w:delText>
              </w:r>
            </w:del>
            <w:ins w:id="203" w:author="Author">
              <w:r w:rsidR="00A61B9D">
                <w:rPr>
                  <w:rFonts w:ascii="Times New Roman" w:eastAsia="Times New Roman" w:hAnsi="Times New Roman" w:cs="Times New Roman"/>
                  <w:sz w:val="20"/>
                  <w:szCs w:val="20"/>
                  <w:lang w:eastAsia="en-GB"/>
                </w:rPr>
                <w:t>21</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EE2529">
              <w:rPr>
                <w:rFonts w:ascii="Times New Roman" w:eastAsia="Times New Roman" w:hAnsi="Times New Roman" w:cs="Times New Roman"/>
                <w:sz w:val="20"/>
                <w:szCs w:val="20"/>
                <w:lang w:eastAsia="en-GB"/>
              </w:rPr>
              <w:t>BA22-</w:t>
            </w:r>
            <w:r w:rsidRPr="00E30054">
              <w:rPr>
                <w:rFonts w:ascii="Times New Roman" w:eastAsia="Times New Roman" w:hAnsi="Times New Roman" w:cs="Times New Roman"/>
                <w:sz w:val="20"/>
                <w:szCs w:val="20"/>
                <w:lang w:eastAsia="en-GB"/>
              </w:rPr>
              <w:t>BA35</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following year in relation to each of the 14 regions other than the EEA Regions</w:t>
            </w:r>
            <w:ins w:id="204" w:author="Author">
              <w:r w:rsidR="00A61B9D">
                <w:rPr>
                  <w:rFonts w:ascii="Times New Roman" w:eastAsia="Times New Roman" w:hAnsi="Times New Roman" w:cs="Times New Roman"/>
                  <w:sz w:val="20"/>
                  <w:szCs w:val="20"/>
                  <w:lang w:eastAsia="en-GB"/>
                </w:rPr>
                <w:t>(</w:t>
              </w:r>
              <w:r w:rsidR="00A61B9D" w:rsidRPr="00956369">
                <w:rPr>
                  <w:rFonts w:ascii="Times New Roman" w:eastAsia="Times New Roman" w:hAnsi="Times New Roman" w:cs="Times New Roman"/>
                  <w:sz w:val="20"/>
                  <w:szCs w:val="20"/>
                  <w:lang w:eastAsia="en-GB"/>
                </w:rPr>
                <w:t>include regions as specified in Annex III, except the ones specified in Annex V or in Annex XIII</w:t>
              </w:r>
              <w:r w:rsidR="00A61B9D">
                <w:rPr>
                  <w:rFonts w:ascii="Times New Roman" w:eastAsia="Times New Roman" w:hAnsi="Times New Roman" w:cs="Times New Roman"/>
                  <w:sz w:val="20"/>
                  <w:szCs w:val="20"/>
                  <w:lang w:eastAsia="en-GB"/>
                </w:rPr>
                <w:t xml:space="preserve"> of Delegated Regulation </w:t>
              </w:r>
              <w:r w:rsidR="00FC7A9C">
                <w:rPr>
                  <w:rFonts w:ascii="Times New Roman" w:eastAsia="Times New Roman" w:hAnsi="Times New Roman" w:cs="Times New Roman"/>
                  <w:sz w:val="20"/>
                  <w:szCs w:val="20"/>
                  <w:lang w:eastAsia="en-GB"/>
                </w:rPr>
                <w:t xml:space="preserve">(EU) </w:t>
              </w:r>
              <w:r w:rsidR="00A61B9D">
                <w:rPr>
                  <w:rFonts w:ascii="Times New Roman" w:eastAsia="Times New Roman" w:hAnsi="Times New Roman" w:cs="Times New Roman"/>
                  <w:sz w:val="20"/>
                  <w:szCs w:val="20"/>
                  <w:lang w:eastAsia="en-GB"/>
                </w:rPr>
                <w:t>2015/35)</w:t>
              </w:r>
            </w:ins>
            <w:r w:rsidRPr="00E30054">
              <w:rPr>
                <w:rFonts w:ascii="Times New Roman" w:eastAsia="Times New Roman" w:hAnsi="Times New Roman" w:cs="Times New Roman"/>
                <w:sz w:val="20"/>
                <w:szCs w:val="20"/>
                <w:lang w:eastAsia="en-GB"/>
              </w:rPr>
              <w:t>, for the contract in relation to the o</w:t>
            </w:r>
            <w:r w:rsidR="00EE2529">
              <w:rPr>
                <w:rFonts w:ascii="Times New Roman" w:eastAsia="Times New Roman" w:hAnsi="Times New Roman" w:cs="Times New Roman"/>
                <w:sz w:val="20"/>
                <w:szCs w:val="20"/>
                <w:lang w:eastAsia="en-GB"/>
              </w:rPr>
              <w:t>bligations of lines of business</w:t>
            </w:r>
            <w:r w:rsidRPr="00E30054">
              <w:rPr>
                <w:rFonts w:ascii="Times New Roman" w:eastAsia="Times New Roman" w:hAnsi="Times New Roman" w:cs="Times New Roman"/>
                <w:sz w:val="20"/>
                <w:szCs w:val="20"/>
                <w:lang w:eastAsia="en-GB"/>
              </w:rPr>
              <w:t>:</w:t>
            </w:r>
          </w:p>
          <w:p w:rsidR="00092E15" w:rsidRPr="00E30054"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Fire and other damage</w:t>
            </w:r>
            <w:ins w:id="205" w:author="Author">
              <w:r w:rsidR="00A61B9D">
                <w:rPr>
                  <w:rFonts w:ascii="Times New Roman" w:eastAsia="Times New Roman" w:hAnsi="Times New Roman" w:cs="Times New Roman"/>
                  <w:sz w:val="20"/>
                  <w:szCs w:val="20"/>
                  <w:lang w:eastAsia="en-GB"/>
                </w:rPr>
                <w:t xml:space="preserve"> covering earthquake risk</w:t>
              </w:r>
            </w:ins>
            <w:r w:rsidR="00092E15" w:rsidRPr="00E30054">
              <w:rPr>
                <w:rFonts w:ascii="Times New Roman" w:eastAsia="Times New Roman" w:hAnsi="Times New Roman" w:cs="Times New Roman"/>
                <w:sz w:val="20"/>
                <w:szCs w:val="20"/>
                <w:lang w:eastAsia="en-GB"/>
              </w:rPr>
              <w:t>, including the proportional reinsurance obligations;</w:t>
            </w:r>
            <w:r>
              <w:rPr>
                <w:rFonts w:ascii="Times New Roman" w:eastAsia="Times New Roman" w:hAnsi="Times New Roman" w:cs="Times New Roman"/>
                <w:sz w:val="20"/>
                <w:szCs w:val="20"/>
                <w:lang w:eastAsia="en-GB"/>
              </w:rPr>
              <w:t xml:space="preserve"> and</w:t>
            </w:r>
          </w:p>
          <w:p w:rsidR="00092E15" w:rsidRPr="00E30054"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Marine, aviation and transport insurance</w:t>
            </w:r>
            <w:ins w:id="206" w:author="Author">
              <w:r w:rsidR="00A61B9D">
                <w:rPr>
                  <w:rFonts w:ascii="Times New Roman" w:eastAsia="Times New Roman" w:hAnsi="Times New Roman" w:cs="Times New Roman"/>
                  <w:sz w:val="20"/>
                  <w:szCs w:val="20"/>
                  <w:lang w:eastAsia="en-GB"/>
                </w:rPr>
                <w:t xml:space="preserve"> covering </w:t>
              </w:r>
              <w:r w:rsidR="00A61B9D" w:rsidRPr="007E6797">
                <w:rPr>
                  <w:rFonts w:ascii="Times New Roman" w:eastAsia="Times New Roman" w:hAnsi="Times New Roman" w:cs="Times New Roman"/>
                  <w:sz w:val="20"/>
                  <w:szCs w:val="20"/>
                  <w:lang w:eastAsia="en-GB"/>
                </w:rPr>
                <w:t>onshore property damage by earthquake</w:t>
              </w:r>
            </w:ins>
            <w:r w:rsidR="00092E15" w:rsidRPr="00E30054">
              <w:rPr>
                <w:rFonts w:ascii="Times New Roman" w:eastAsia="Times New Roman" w:hAnsi="Times New Roman" w:cs="Times New Roman"/>
                <w:sz w:val="20"/>
                <w:szCs w:val="20"/>
                <w:lang w:eastAsia="en-GB"/>
              </w:rPr>
              <w:t>, including the proportional reinsurance obligations.</w:t>
            </w:r>
          </w:p>
          <w:p w:rsidR="00EE2529" w:rsidRDefault="00EE2529" w:rsidP="00310F34">
            <w:pPr>
              <w:rPr>
                <w:rFonts w:ascii="Times New Roman" w:eastAsia="Times New Roman" w:hAnsi="Times New Roman" w:cs="Times New Roman"/>
                <w:sz w:val="20"/>
                <w:szCs w:val="20"/>
                <w:lang w:eastAsia="en-GB"/>
              </w:rPr>
            </w:pPr>
          </w:p>
          <w:p w:rsidR="00092E15" w:rsidRPr="00E30054" w:rsidRDefault="00092E15" w:rsidP="00EE252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w:t>
            </w:r>
            <w:r w:rsidR="009F11BB">
              <w:rPr>
                <w:rFonts w:ascii="Times New Roman" w:eastAsia="Times New Roman" w:hAnsi="Times New Roman" w:cs="Times New Roman"/>
                <w:sz w:val="20"/>
                <w:szCs w:val="20"/>
                <w:lang w:eastAsia="en-GB"/>
              </w:rPr>
              <w:t>iums for reinsurance contracts.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C0130/R1</w:t>
            </w:r>
            <w:del w:id="207" w:author="Author">
              <w:r w:rsidRPr="00E30054" w:rsidDel="00A61B9D">
                <w:rPr>
                  <w:rFonts w:ascii="Times New Roman" w:eastAsia="Times New Roman" w:hAnsi="Times New Roman" w:cs="Times New Roman"/>
                  <w:sz w:val="20"/>
                  <w:szCs w:val="20"/>
                  <w:lang w:eastAsia="en-GB"/>
                </w:rPr>
                <w:delText>15</w:delText>
              </w:r>
            </w:del>
            <w:ins w:id="208" w:author="Author">
              <w:r w:rsidR="00A61B9D">
                <w:rPr>
                  <w:rFonts w:ascii="Times New Roman" w:eastAsia="Times New Roman" w:hAnsi="Times New Roman" w:cs="Times New Roman"/>
                  <w:sz w:val="20"/>
                  <w:szCs w:val="20"/>
                  <w:lang w:eastAsia="en-GB"/>
                </w:rPr>
                <w:t>22</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BA36</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Earthquake Other Regions before diversification</w:t>
            </w:r>
          </w:p>
        </w:tc>
        <w:tc>
          <w:tcPr>
            <w:tcW w:w="4739" w:type="dxa"/>
          </w:tcPr>
          <w:p w:rsidR="00EE2529"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other</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9F11BB">
        <w:tc>
          <w:tcPr>
            <w:tcW w:w="1951" w:type="dxa"/>
          </w:tcPr>
          <w:p w:rsidR="00092E15" w:rsidRPr="00E30054" w:rsidDel="00A61B9D" w:rsidRDefault="00092E15" w:rsidP="00310F34">
            <w:pPr>
              <w:rPr>
                <w:del w:id="209" w:author="Author"/>
                <w:rFonts w:ascii="Times New Roman" w:eastAsia="Times New Roman" w:hAnsi="Times New Roman" w:cs="Times New Roman"/>
                <w:sz w:val="20"/>
                <w:szCs w:val="20"/>
                <w:lang w:eastAsia="en-GB"/>
              </w:rPr>
            </w:pPr>
            <w:del w:id="210" w:author="Author">
              <w:r w:rsidRPr="00E30054" w:rsidDel="00A61B9D">
                <w:rPr>
                  <w:rFonts w:ascii="Times New Roman" w:eastAsia="Times New Roman" w:hAnsi="Times New Roman" w:cs="Times New Roman"/>
                  <w:sz w:val="20"/>
                  <w:szCs w:val="20"/>
                  <w:lang w:eastAsia="en-GB"/>
                </w:rPr>
                <w:delText>C0130/R1160</w:delText>
              </w:r>
            </w:del>
          </w:p>
          <w:p w:rsidR="00092E15" w:rsidRPr="00E30054" w:rsidRDefault="00092E15" w:rsidP="00310F34">
            <w:pPr>
              <w:rPr>
                <w:rFonts w:ascii="Times New Roman" w:eastAsia="Times New Roman" w:hAnsi="Times New Roman" w:cs="Times New Roman"/>
                <w:sz w:val="20"/>
                <w:szCs w:val="20"/>
                <w:lang w:eastAsia="en-GB"/>
              </w:rPr>
            </w:pPr>
            <w:del w:id="211" w:author="Author">
              <w:r w:rsidRPr="00F70FD8" w:rsidDel="00A61B9D">
                <w:rPr>
                  <w:rFonts w:ascii="Times New Roman" w:eastAsia="Times New Roman" w:hAnsi="Times New Roman" w:cs="Times New Roman"/>
                  <w:sz w:val="20"/>
                  <w:szCs w:val="20"/>
                  <w:lang w:eastAsia="en-GB"/>
                </w:rPr>
                <w:delText>(</w:delText>
              </w:r>
              <w:r w:rsidRPr="00E30054" w:rsidDel="00A61B9D">
                <w:rPr>
                  <w:rFonts w:ascii="Times New Roman" w:eastAsia="Times New Roman" w:hAnsi="Times New Roman" w:cs="Times New Roman"/>
                  <w:sz w:val="20"/>
                  <w:szCs w:val="20"/>
                  <w:lang w:eastAsia="en-GB"/>
                </w:rPr>
                <w:delText>BA37</w:delText>
              </w:r>
              <w:r w:rsidRPr="00F70FD8" w:rsidDel="00A61B9D">
                <w:rPr>
                  <w:rFonts w:ascii="Times New Roman" w:eastAsia="Times New Roman" w:hAnsi="Times New Roman" w:cs="Times New Roman"/>
                  <w:sz w:val="20"/>
                  <w:szCs w:val="20"/>
                  <w:lang w:eastAsia="en-GB"/>
                </w:rPr>
                <w:delText>)</w:delText>
              </w:r>
            </w:del>
          </w:p>
        </w:tc>
        <w:tc>
          <w:tcPr>
            <w:tcW w:w="2552" w:type="dxa"/>
          </w:tcPr>
          <w:p w:rsidR="00092E15" w:rsidRPr="00E30054" w:rsidRDefault="00092E15" w:rsidP="00310F34">
            <w:pPr>
              <w:rPr>
                <w:rFonts w:ascii="Times New Roman" w:eastAsia="Times New Roman" w:hAnsi="Times New Roman" w:cs="Times New Roman"/>
                <w:sz w:val="20"/>
                <w:szCs w:val="20"/>
                <w:lang w:eastAsia="en-GB"/>
              </w:rPr>
            </w:pPr>
            <w:del w:id="212" w:author="Author">
              <w:r w:rsidRPr="00E30054" w:rsidDel="00A61B9D">
                <w:rPr>
                  <w:rFonts w:ascii="Times New Roman" w:eastAsia="Times New Roman" w:hAnsi="Times New Roman" w:cs="Times New Roman"/>
                  <w:sz w:val="20"/>
                  <w:szCs w:val="20"/>
                  <w:lang w:eastAsia="en-GB"/>
                </w:rPr>
                <w:delText>Estimation of the gross premium to be earned – Total Earthquake all Regions before diversification</w:delText>
              </w:r>
            </w:del>
          </w:p>
        </w:tc>
        <w:tc>
          <w:tcPr>
            <w:tcW w:w="4739" w:type="dxa"/>
          </w:tcPr>
          <w:p w:rsidR="00EE2529" w:rsidDel="00A61B9D" w:rsidRDefault="00EE2529" w:rsidP="00EE2529">
            <w:pPr>
              <w:rPr>
                <w:del w:id="213" w:author="Author"/>
                <w:rFonts w:ascii="Times New Roman" w:eastAsia="Times New Roman" w:hAnsi="Times New Roman" w:cs="Times New Roman"/>
                <w:sz w:val="20"/>
                <w:szCs w:val="20"/>
                <w:lang w:eastAsia="en-GB"/>
              </w:rPr>
            </w:pPr>
            <w:del w:id="214" w:author="Author">
              <w:r w:rsidDel="00A61B9D">
                <w:rPr>
                  <w:rFonts w:ascii="Times New Roman" w:eastAsia="Times New Roman" w:hAnsi="Times New Roman" w:cs="Times New Roman"/>
                  <w:sz w:val="20"/>
                  <w:szCs w:val="20"/>
                  <w:lang w:eastAsia="en-GB"/>
                </w:rPr>
                <w:delText xml:space="preserve">Total of the </w:delText>
              </w:r>
              <w:r w:rsidRPr="00E30054" w:rsidDel="00A61B9D">
                <w:rPr>
                  <w:rFonts w:ascii="Times New Roman" w:eastAsia="Times New Roman" w:hAnsi="Times New Roman" w:cs="Times New Roman"/>
                  <w:sz w:val="20"/>
                  <w:szCs w:val="20"/>
                  <w:lang w:eastAsia="en-GB"/>
                </w:rPr>
                <w:delText xml:space="preserve">estimate of the premiums to be earned, by the insurance or reinsurance </w:delText>
              </w:r>
              <w:r w:rsidR="00DB72E9" w:rsidDel="00A61B9D">
                <w:rPr>
                  <w:rFonts w:ascii="Times New Roman" w:eastAsia="Times New Roman" w:hAnsi="Times New Roman" w:cs="Times New Roman"/>
                  <w:sz w:val="20"/>
                  <w:szCs w:val="20"/>
                  <w:lang w:eastAsia="en-GB"/>
                </w:rPr>
                <w:delText>group</w:delText>
              </w:r>
              <w:r w:rsidRPr="00E30054" w:rsidDel="00A61B9D">
                <w:rPr>
                  <w:rFonts w:ascii="Times New Roman" w:eastAsia="Times New Roman" w:hAnsi="Times New Roman" w:cs="Times New Roman"/>
                  <w:sz w:val="20"/>
                  <w:szCs w:val="20"/>
                  <w:lang w:eastAsia="en-GB"/>
                </w:rPr>
                <w:delText xml:space="preserve">, during the following year </w:delText>
              </w:r>
              <w:r w:rsidDel="00A61B9D">
                <w:rPr>
                  <w:rFonts w:ascii="Times New Roman" w:eastAsia="Times New Roman" w:hAnsi="Times New Roman" w:cs="Times New Roman"/>
                  <w:sz w:val="20"/>
                  <w:szCs w:val="20"/>
                  <w:lang w:eastAsia="en-GB"/>
                </w:rPr>
                <w:delText>for</w:delText>
              </w:r>
              <w:r w:rsidRPr="00E30054" w:rsidDel="00A61B9D">
                <w:rPr>
                  <w:rFonts w:ascii="Times New Roman" w:eastAsia="Times New Roman" w:hAnsi="Times New Roman" w:cs="Times New Roman"/>
                  <w:sz w:val="20"/>
                  <w:szCs w:val="20"/>
                  <w:lang w:eastAsia="en-GB"/>
                </w:rPr>
                <w:delText xml:space="preserve"> </w:delText>
              </w:r>
              <w:r w:rsidDel="00A61B9D">
                <w:rPr>
                  <w:rFonts w:ascii="Times New Roman" w:eastAsia="Times New Roman" w:hAnsi="Times New Roman" w:cs="Times New Roman"/>
                  <w:sz w:val="20"/>
                  <w:szCs w:val="20"/>
                  <w:lang w:eastAsia="en-GB"/>
                </w:rPr>
                <w:delText>all</w:delText>
              </w:r>
              <w:r w:rsidRPr="00E30054" w:rsidDel="00A61B9D">
                <w:rPr>
                  <w:rFonts w:ascii="Times New Roman" w:eastAsia="Times New Roman" w:hAnsi="Times New Roman" w:cs="Times New Roman"/>
                  <w:sz w:val="20"/>
                  <w:szCs w:val="20"/>
                  <w:lang w:eastAsia="en-GB"/>
                </w:rPr>
                <w:delText xml:space="preserve"> regions</w:delText>
              </w:r>
              <w:r w:rsidDel="00A61B9D">
                <w:rPr>
                  <w:rFonts w:ascii="Times New Roman" w:eastAsia="Times New Roman" w:hAnsi="Times New Roman" w:cs="Times New Roman"/>
                  <w:sz w:val="20"/>
                  <w:szCs w:val="20"/>
                  <w:lang w:eastAsia="en-GB"/>
                </w:rPr>
                <w:delText>.</w:delText>
              </w:r>
            </w:del>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C0140/R08</w:t>
            </w:r>
            <w:ins w:id="215" w:author="Author">
              <w:r w:rsidR="00A61B9D">
                <w:rPr>
                  <w:rFonts w:ascii="Times New Roman" w:eastAsia="Times New Roman" w:hAnsi="Times New Roman" w:cs="Times New Roman"/>
                  <w:sz w:val="20"/>
                  <w:szCs w:val="20"/>
                  <w:lang w:eastAsia="en-GB"/>
                </w:rPr>
                <w:t>3</w:t>
              </w:r>
            </w:ins>
            <w:del w:id="216" w:author="Author">
              <w:r w:rsidRPr="00E30054" w:rsidDel="00A61B9D">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r w:rsidR="001F790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w:t>
            </w:r>
            <w:del w:id="217" w:author="Author">
              <w:r w:rsidRPr="00E30054" w:rsidDel="00A61B9D">
                <w:rPr>
                  <w:rFonts w:ascii="Times New Roman" w:eastAsia="Times New Roman" w:hAnsi="Times New Roman" w:cs="Times New Roman"/>
                  <w:sz w:val="20"/>
                  <w:szCs w:val="20"/>
                  <w:lang w:eastAsia="en-GB"/>
                </w:rPr>
                <w:delText>099</w:delText>
              </w:r>
            </w:del>
            <w:ins w:id="218" w:author="Author">
              <w:r w:rsidR="00A61B9D">
                <w:rPr>
                  <w:rFonts w:ascii="Times New Roman" w:eastAsia="Times New Roman" w:hAnsi="Times New Roman" w:cs="Times New Roman"/>
                  <w:sz w:val="20"/>
                  <w:szCs w:val="20"/>
                  <w:lang w:eastAsia="en-GB"/>
                </w:rPr>
                <w:t>102</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1F790E">
              <w:rPr>
                <w:rFonts w:ascii="Times New Roman" w:eastAsia="Times New Roman" w:hAnsi="Times New Roman" w:cs="Times New Roman"/>
                <w:sz w:val="20"/>
                <w:szCs w:val="20"/>
                <w:lang w:eastAsia="en-GB"/>
              </w:rPr>
              <w:t>BB1-</w:t>
            </w:r>
            <w:r w:rsidRPr="00E30054">
              <w:rPr>
                <w:rFonts w:ascii="Times New Roman" w:eastAsia="Times New Roman" w:hAnsi="Times New Roman" w:cs="Times New Roman"/>
                <w:sz w:val="20"/>
                <w:szCs w:val="20"/>
                <w:lang w:eastAsia="en-GB"/>
              </w:rPr>
              <w:t>BB20</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the 20 EEA regions</w:t>
            </w:r>
            <w:r w:rsidR="001F790E" w:rsidRPr="00E30054">
              <w:rPr>
                <w:rFonts w:ascii="Times New Roman" w:eastAsia="Times New Roman" w:hAnsi="Times New Roman" w:cs="Times New Roman"/>
                <w:sz w:val="20"/>
                <w:szCs w:val="20"/>
                <w:lang w:eastAsia="en-GB"/>
              </w:rPr>
              <w:t xml:space="preserve"> </w:t>
            </w:r>
            <w:r w:rsidR="001F790E">
              <w:rPr>
                <w:rFonts w:ascii="Times New Roman" w:eastAsia="Times New Roman" w:hAnsi="Times New Roman" w:cs="Times New Roman"/>
                <w:sz w:val="20"/>
                <w:szCs w:val="20"/>
                <w:lang w:eastAsia="en-GB"/>
              </w:rPr>
              <w:t xml:space="preserve">for the </w:t>
            </w:r>
            <w:r w:rsidR="001F790E" w:rsidRPr="00E30054">
              <w:rPr>
                <w:rFonts w:ascii="Times New Roman" w:eastAsia="Times New Roman" w:hAnsi="Times New Roman" w:cs="Times New Roman"/>
                <w:sz w:val="20"/>
                <w:szCs w:val="20"/>
                <w:lang w:eastAsia="en-GB"/>
              </w:rPr>
              <w:t>lines of business</w:t>
            </w:r>
            <w:r w:rsidR="001F790E">
              <w:rPr>
                <w:rFonts w:ascii="Times New Roman" w:eastAsia="Times New Roman" w:hAnsi="Times New Roman" w:cs="Times New Roman"/>
                <w:sz w:val="20"/>
                <w:szCs w:val="20"/>
                <w:lang w:eastAsia="en-GB"/>
              </w:rPr>
              <w:t>:</w:t>
            </w:r>
          </w:p>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 in relation to contracts that cover Earthquake risk and where the risk is situated in this particular EEA region</w:t>
            </w: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xml:space="preserve"> and</w:t>
            </w:r>
          </w:p>
          <w:p w:rsidR="00092E15" w:rsidRPr="00E30054" w:rsidRDefault="001F790E"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For lines of business Marine, aviation and transport insurance, including the proportional reinsurance obligations, in relation to contracts that cover onshore property damage by Earthquake and where the risk is situated in this particular EEA region.</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C0140/R10</w:t>
            </w:r>
            <w:del w:id="219" w:author="Author">
              <w:r w:rsidRPr="00E30054" w:rsidDel="00A61B9D">
                <w:rPr>
                  <w:rFonts w:ascii="Times New Roman" w:eastAsia="Times New Roman" w:hAnsi="Times New Roman" w:cs="Times New Roman"/>
                  <w:sz w:val="20"/>
                  <w:szCs w:val="20"/>
                  <w:lang w:eastAsia="en-GB"/>
                </w:rPr>
                <w:delText>0</w:delText>
              </w:r>
            </w:del>
            <w:ins w:id="220" w:author="Author">
              <w:r w:rsidR="00A61B9D">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BB21</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Earthquake EEA Regions before diversification</w:t>
            </w:r>
          </w:p>
        </w:tc>
        <w:tc>
          <w:tcPr>
            <w:tcW w:w="4739" w:type="dxa"/>
          </w:tcPr>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Del="0011704B" w:rsidRDefault="00092E15" w:rsidP="00310F34">
            <w:pPr>
              <w:rPr>
                <w:del w:id="221" w:author="Author"/>
                <w:rFonts w:ascii="Times New Roman" w:eastAsia="Times New Roman" w:hAnsi="Times New Roman" w:cs="Times New Roman"/>
                <w:sz w:val="20"/>
                <w:szCs w:val="20"/>
                <w:lang w:eastAsia="en-GB"/>
              </w:rPr>
            </w:pPr>
            <w:del w:id="222" w:author="Author">
              <w:r w:rsidRPr="00E30054" w:rsidDel="0011704B">
                <w:rPr>
                  <w:rFonts w:ascii="Times New Roman" w:eastAsia="Times New Roman" w:hAnsi="Times New Roman" w:cs="Times New Roman"/>
                  <w:sz w:val="20"/>
                  <w:szCs w:val="20"/>
                  <w:lang w:eastAsia="en-GB"/>
                </w:rPr>
                <w:delText>C0140/R1010</w:delText>
              </w:r>
              <w:r w:rsidR="001F790E" w:rsidDel="0011704B">
                <w:rPr>
                  <w:rFonts w:ascii="Times New Roman" w:eastAsia="Times New Roman" w:hAnsi="Times New Roman" w:cs="Times New Roman"/>
                  <w:sz w:val="20"/>
                  <w:szCs w:val="20"/>
                  <w:lang w:eastAsia="en-GB"/>
                </w:rPr>
                <w:delText>-</w:delText>
              </w:r>
              <w:r w:rsidRPr="00E30054" w:rsidDel="0011704B">
                <w:rPr>
                  <w:rFonts w:ascii="Times New Roman" w:eastAsia="Times New Roman" w:hAnsi="Times New Roman" w:cs="Times New Roman"/>
                  <w:sz w:val="20"/>
                  <w:szCs w:val="20"/>
                  <w:lang w:eastAsia="en-GB"/>
                </w:rPr>
                <w:delText>R1140</w:delText>
              </w:r>
            </w:del>
          </w:p>
          <w:p w:rsidR="00092E15" w:rsidRPr="00E30054" w:rsidRDefault="00092E15" w:rsidP="00310F34">
            <w:pPr>
              <w:rPr>
                <w:rFonts w:ascii="Times New Roman" w:eastAsia="Times New Roman" w:hAnsi="Times New Roman" w:cs="Times New Roman"/>
                <w:sz w:val="20"/>
                <w:szCs w:val="20"/>
                <w:lang w:eastAsia="en-GB"/>
              </w:rPr>
            </w:pPr>
            <w:del w:id="223" w:author="Author">
              <w:r w:rsidRPr="00F70FD8" w:rsidDel="0011704B">
                <w:rPr>
                  <w:rFonts w:ascii="Times New Roman" w:eastAsia="Times New Roman" w:hAnsi="Times New Roman" w:cs="Times New Roman"/>
                  <w:sz w:val="20"/>
                  <w:szCs w:val="20"/>
                  <w:lang w:eastAsia="en-GB"/>
                </w:rPr>
                <w:delText>(</w:delText>
              </w:r>
              <w:r w:rsidR="001F790E" w:rsidDel="0011704B">
                <w:rPr>
                  <w:rFonts w:ascii="Times New Roman" w:eastAsia="Times New Roman" w:hAnsi="Times New Roman" w:cs="Times New Roman"/>
                  <w:sz w:val="20"/>
                  <w:szCs w:val="20"/>
                  <w:lang w:eastAsia="en-GB"/>
                </w:rPr>
                <w:delText>BB22-</w:delText>
              </w:r>
              <w:r w:rsidRPr="00E30054" w:rsidDel="0011704B">
                <w:rPr>
                  <w:rFonts w:ascii="Times New Roman" w:eastAsia="Times New Roman" w:hAnsi="Times New Roman" w:cs="Times New Roman"/>
                  <w:sz w:val="20"/>
                  <w:szCs w:val="20"/>
                  <w:lang w:eastAsia="en-GB"/>
                </w:rPr>
                <w:delText>BB35</w:delText>
              </w:r>
              <w:r w:rsidRPr="00F70FD8" w:rsidDel="0011704B">
                <w:rPr>
                  <w:rFonts w:ascii="Times New Roman" w:eastAsia="Times New Roman" w:hAnsi="Times New Roman" w:cs="Times New Roman"/>
                  <w:sz w:val="20"/>
                  <w:szCs w:val="20"/>
                  <w:lang w:eastAsia="en-GB"/>
                </w:rPr>
                <w:delText>)</w:delText>
              </w:r>
            </w:del>
          </w:p>
        </w:tc>
        <w:tc>
          <w:tcPr>
            <w:tcW w:w="2552" w:type="dxa"/>
          </w:tcPr>
          <w:p w:rsidR="00092E15" w:rsidRPr="00E30054" w:rsidRDefault="00092E15" w:rsidP="00310F34">
            <w:pPr>
              <w:rPr>
                <w:rFonts w:ascii="Times New Roman" w:eastAsia="Times New Roman" w:hAnsi="Times New Roman" w:cs="Times New Roman"/>
                <w:sz w:val="20"/>
                <w:szCs w:val="20"/>
                <w:lang w:eastAsia="en-GB"/>
              </w:rPr>
            </w:pPr>
            <w:del w:id="224" w:author="Author">
              <w:r w:rsidRPr="00E30054" w:rsidDel="0011704B">
                <w:rPr>
                  <w:rFonts w:ascii="Times New Roman" w:eastAsia="Times New Roman" w:hAnsi="Times New Roman" w:cs="Times New Roman"/>
                  <w:sz w:val="20"/>
                  <w:szCs w:val="20"/>
                  <w:lang w:eastAsia="en-GB"/>
                </w:rPr>
                <w:delText>Exposure – Other Regions</w:delText>
              </w:r>
            </w:del>
          </w:p>
        </w:tc>
        <w:tc>
          <w:tcPr>
            <w:tcW w:w="4739" w:type="dxa"/>
          </w:tcPr>
          <w:p w:rsidR="001F790E" w:rsidDel="0011704B" w:rsidRDefault="00092E15" w:rsidP="001F790E">
            <w:pPr>
              <w:rPr>
                <w:del w:id="225" w:author="Author"/>
                <w:rFonts w:ascii="Times New Roman" w:eastAsia="Times New Roman" w:hAnsi="Times New Roman" w:cs="Times New Roman"/>
                <w:sz w:val="20"/>
                <w:szCs w:val="20"/>
                <w:lang w:eastAsia="en-GB"/>
              </w:rPr>
            </w:pPr>
            <w:del w:id="226" w:author="Author">
              <w:r w:rsidRPr="00E30054" w:rsidDel="0011704B">
                <w:rPr>
                  <w:rFonts w:ascii="Times New Roman" w:eastAsia="Times New Roman" w:hAnsi="Times New Roman" w:cs="Times New Roman"/>
                  <w:sz w:val="20"/>
                  <w:szCs w:val="20"/>
                  <w:lang w:eastAsia="en-GB"/>
                </w:rPr>
                <w:delText>The sum of the total insured in relation to each of the 14 regions other than the EEA Regions</w:delText>
              </w:r>
              <w:r w:rsidR="001F790E" w:rsidDel="0011704B">
                <w:rPr>
                  <w:rFonts w:ascii="Times New Roman" w:eastAsia="Times New Roman" w:hAnsi="Times New Roman" w:cs="Times New Roman"/>
                  <w:sz w:val="20"/>
                  <w:szCs w:val="20"/>
                  <w:lang w:eastAsia="en-GB"/>
                </w:rPr>
                <w:delText xml:space="preserve"> for the </w:delText>
              </w:r>
              <w:r w:rsidR="001F790E" w:rsidRPr="00E30054" w:rsidDel="0011704B">
                <w:rPr>
                  <w:rFonts w:ascii="Times New Roman" w:eastAsia="Times New Roman" w:hAnsi="Times New Roman" w:cs="Times New Roman"/>
                  <w:sz w:val="20"/>
                  <w:szCs w:val="20"/>
                  <w:lang w:eastAsia="en-GB"/>
                </w:rPr>
                <w:delText>lines of business</w:delText>
              </w:r>
              <w:r w:rsidR="001F790E" w:rsidDel="0011704B">
                <w:rPr>
                  <w:rFonts w:ascii="Times New Roman" w:eastAsia="Times New Roman" w:hAnsi="Times New Roman" w:cs="Times New Roman"/>
                  <w:sz w:val="20"/>
                  <w:szCs w:val="20"/>
                  <w:lang w:eastAsia="en-GB"/>
                </w:rPr>
                <w:delText>:</w:delText>
              </w:r>
            </w:del>
          </w:p>
          <w:p w:rsidR="00092E15" w:rsidRPr="00E30054" w:rsidDel="0011704B" w:rsidRDefault="001F790E" w:rsidP="001F790E">
            <w:pPr>
              <w:rPr>
                <w:del w:id="227" w:author="Author"/>
                <w:rFonts w:ascii="Times New Roman" w:eastAsia="Times New Roman" w:hAnsi="Times New Roman" w:cs="Times New Roman"/>
                <w:sz w:val="20"/>
                <w:szCs w:val="20"/>
                <w:lang w:eastAsia="en-GB"/>
              </w:rPr>
            </w:pPr>
            <w:del w:id="228" w:author="Author">
              <w:r w:rsidDel="0011704B">
                <w:rPr>
                  <w:rFonts w:ascii="Times New Roman" w:eastAsia="Times New Roman" w:hAnsi="Times New Roman" w:cs="Times New Roman"/>
                  <w:sz w:val="20"/>
                  <w:szCs w:val="20"/>
                  <w:lang w:eastAsia="en-GB"/>
                </w:rPr>
                <w:delText xml:space="preserve">- </w:delText>
              </w:r>
              <w:r w:rsidR="00092E15" w:rsidRPr="00E30054" w:rsidDel="0011704B">
                <w:rPr>
                  <w:rFonts w:ascii="Times New Roman" w:eastAsia="Times New Roman" w:hAnsi="Times New Roman" w:cs="Times New Roman"/>
                  <w:sz w:val="20"/>
                  <w:szCs w:val="20"/>
                  <w:lang w:eastAsia="en-GB"/>
                </w:rPr>
                <w:delText>Fire and other damage, including the proportional reinsurance obligations;</w:delText>
              </w:r>
            </w:del>
          </w:p>
          <w:p w:rsidR="00092E15" w:rsidRPr="00E30054" w:rsidRDefault="001F790E" w:rsidP="00310F34">
            <w:pPr>
              <w:rPr>
                <w:rFonts w:ascii="Times New Roman" w:eastAsia="Times New Roman" w:hAnsi="Times New Roman" w:cs="Times New Roman"/>
                <w:sz w:val="20"/>
                <w:szCs w:val="20"/>
                <w:lang w:eastAsia="en-GB"/>
              </w:rPr>
            </w:pPr>
            <w:del w:id="229" w:author="Author">
              <w:r w:rsidDel="0011704B">
                <w:rPr>
                  <w:rFonts w:ascii="Times New Roman" w:eastAsia="Times New Roman" w:hAnsi="Times New Roman" w:cs="Times New Roman"/>
                  <w:sz w:val="20"/>
                  <w:szCs w:val="20"/>
                  <w:lang w:eastAsia="en-GB"/>
                </w:rPr>
                <w:delText xml:space="preserve">- </w:delText>
              </w:r>
              <w:r w:rsidR="00092E15" w:rsidRPr="00E30054" w:rsidDel="0011704B">
                <w:rPr>
                  <w:rFonts w:ascii="Times New Roman" w:eastAsia="Times New Roman" w:hAnsi="Times New Roman" w:cs="Times New Roman"/>
                  <w:sz w:val="20"/>
                  <w:szCs w:val="20"/>
                  <w:lang w:eastAsia="en-GB"/>
                </w:rPr>
                <w:delText>Marine, aviation and transport insurance, including the proportional reinsurance obligations.</w:delText>
              </w:r>
            </w:del>
          </w:p>
        </w:tc>
      </w:tr>
      <w:tr w:rsidR="00092E15" w:rsidTr="009F11BB">
        <w:tc>
          <w:tcPr>
            <w:tcW w:w="1951" w:type="dxa"/>
          </w:tcPr>
          <w:p w:rsidR="00092E15" w:rsidRPr="00E30054" w:rsidDel="0011704B" w:rsidRDefault="00092E15" w:rsidP="00310F34">
            <w:pPr>
              <w:rPr>
                <w:del w:id="230" w:author="Author"/>
                <w:rFonts w:ascii="Times New Roman" w:eastAsia="Times New Roman" w:hAnsi="Times New Roman" w:cs="Times New Roman"/>
                <w:sz w:val="20"/>
                <w:szCs w:val="20"/>
                <w:lang w:eastAsia="en-GB"/>
              </w:rPr>
            </w:pPr>
            <w:del w:id="231" w:author="Author">
              <w:r w:rsidRPr="00E30054" w:rsidDel="0011704B">
                <w:rPr>
                  <w:rFonts w:ascii="Times New Roman" w:eastAsia="Times New Roman" w:hAnsi="Times New Roman" w:cs="Times New Roman"/>
                  <w:sz w:val="20"/>
                  <w:szCs w:val="20"/>
                  <w:lang w:eastAsia="en-GB"/>
                </w:rPr>
                <w:delText>C0140/R1150</w:delText>
              </w:r>
            </w:del>
          </w:p>
          <w:p w:rsidR="00092E15" w:rsidRPr="00E30054" w:rsidRDefault="00092E15" w:rsidP="00310F34">
            <w:pPr>
              <w:rPr>
                <w:rFonts w:ascii="Times New Roman" w:eastAsia="Times New Roman" w:hAnsi="Times New Roman" w:cs="Times New Roman"/>
                <w:sz w:val="20"/>
                <w:szCs w:val="20"/>
                <w:lang w:eastAsia="en-GB"/>
              </w:rPr>
            </w:pPr>
            <w:del w:id="232" w:author="Author">
              <w:r w:rsidRPr="00F70FD8" w:rsidDel="0011704B">
                <w:rPr>
                  <w:rFonts w:ascii="Times New Roman" w:eastAsia="Times New Roman" w:hAnsi="Times New Roman" w:cs="Times New Roman"/>
                  <w:sz w:val="20"/>
                  <w:szCs w:val="20"/>
                  <w:lang w:eastAsia="en-GB"/>
                </w:rPr>
                <w:delText>(</w:delText>
              </w:r>
              <w:r w:rsidRPr="00E30054" w:rsidDel="0011704B">
                <w:rPr>
                  <w:rFonts w:ascii="Times New Roman" w:eastAsia="Times New Roman" w:hAnsi="Times New Roman" w:cs="Times New Roman"/>
                  <w:sz w:val="20"/>
                  <w:szCs w:val="20"/>
                  <w:lang w:eastAsia="en-GB"/>
                </w:rPr>
                <w:delText>BB36</w:delText>
              </w:r>
              <w:r w:rsidRPr="00F70FD8" w:rsidDel="0011704B">
                <w:rPr>
                  <w:rFonts w:ascii="Times New Roman" w:eastAsia="Times New Roman" w:hAnsi="Times New Roman" w:cs="Times New Roman"/>
                  <w:sz w:val="20"/>
                  <w:szCs w:val="20"/>
                  <w:lang w:eastAsia="en-GB"/>
                </w:rPr>
                <w:delText>)</w:delText>
              </w:r>
            </w:del>
          </w:p>
        </w:tc>
        <w:tc>
          <w:tcPr>
            <w:tcW w:w="2552" w:type="dxa"/>
          </w:tcPr>
          <w:p w:rsidR="00092E15" w:rsidRPr="00E30054" w:rsidRDefault="00092E15" w:rsidP="00310F34">
            <w:pPr>
              <w:rPr>
                <w:rFonts w:ascii="Times New Roman" w:eastAsia="Times New Roman" w:hAnsi="Times New Roman" w:cs="Times New Roman"/>
                <w:sz w:val="20"/>
                <w:szCs w:val="20"/>
                <w:lang w:eastAsia="en-GB"/>
              </w:rPr>
            </w:pPr>
            <w:del w:id="233" w:author="Author">
              <w:r w:rsidRPr="00E30054" w:rsidDel="0011704B">
                <w:rPr>
                  <w:rFonts w:ascii="Times New Roman" w:eastAsia="Times New Roman" w:hAnsi="Times New Roman" w:cs="Times New Roman"/>
                  <w:sz w:val="20"/>
                  <w:szCs w:val="20"/>
                  <w:lang w:eastAsia="en-GB"/>
                </w:rPr>
                <w:delText>Exposure – Total Earthquake Other Regions before diversification</w:delText>
              </w:r>
            </w:del>
          </w:p>
        </w:tc>
        <w:tc>
          <w:tcPr>
            <w:tcW w:w="4739" w:type="dxa"/>
          </w:tcPr>
          <w:p w:rsidR="00092E15" w:rsidRPr="00E30054" w:rsidRDefault="001F790E" w:rsidP="001F790E">
            <w:pPr>
              <w:rPr>
                <w:rFonts w:ascii="Times New Roman" w:eastAsia="Times New Roman" w:hAnsi="Times New Roman" w:cs="Times New Roman"/>
                <w:sz w:val="20"/>
                <w:szCs w:val="20"/>
                <w:lang w:eastAsia="en-GB"/>
              </w:rPr>
            </w:pPr>
            <w:del w:id="234" w:author="Author">
              <w:r w:rsidDel="0011704B">
                <w:rPr>
                  <w:rFonts w:ascii="Times New Roman" w:eastAsia="Times New Roman" w:hAnsi="Times New Roman" w:cs="Times New Roman"/>
                  <w:sz w:val="20"/>
                  <w:szCs w:val="20"/>
                  <w:lang w:eastAsia="en-GB"/>
                </w:rPr>
                <w:delText>Total of the exposure for</w:delText>
              </w:r>
              <w:r w:rsidRPr="00E30054" w:rsidDel="0011704B">
                <w:rPr>
                  <w:rFonts w:ascii="Times New Roman" w:eastAsia="Times New Roman" w:hAnsi="Times New Roman" w:cs="Times New Roman"/>
                  <w:sz w:val="20"/>
                  <w:szCs w:val="20"/>
                  <w:lang w:eastAsia="en-GB"/>
                </w:rPr>
                <w:delText xml:space="preserve"> the </w:delText>
              </w:r>
              <w:r w:rsidDel="0011704B">
                <w:rPr>
                  <w:rFonts w:ascii="Times New Roman" w:eastAsia="Times New Roman" w:hAnsi="Times New Roman" w:cs="Times New Roman"/>
                  <w:sz w:val="20"/>
                  <w:szCs w:val="20"/>
                  <w:lang w:eastAsia="en-GB"/>
                </w:rPr>
                <w:delText>other</w:delText>
              </w:r>
              <w:r w:rsidRPr="00E30054" w:rsidDel="0011704B">
                <w:rPr>
                  <w:rFonts w:ascii="Times New Roman" w:eastAsia="Times New Roman" w:hAnsi="Times New Roman" w:cs="Times New Roman"/>
                  <w:sz w:val="20"/>
                  <w:szCs w:val="20"/>
                  <w:lang w:eastAsia="en-GB"/>
                </w:rPr>
                <w:delText xml:space="preserve"> regions</w:delText>
              </w:r>
              <w:r w:rsidDel="0011704B">
                <w:rPr>
                  <w:rFonts w:ascii="Times New Roman" w:eastAsia="Times New Roman" w:hAnsi="Times New Roman" w:cs="Times New Roman"/>
                  <w:sz w:val="20"/>
                  <w:szCs w:val="20"/>
                  <w:lang w:eastAsia="en-GB"/>
                </w:rPr>
                <w:delText>.</w:delText>
              </w:r>
            </w:del>
          </w:p>
        </w:tc>
      </w:tr>
      <w:tr w:rsidR="00092E15" w:rsidTr="009F11BB">
        <w:tc>
          <w:tcPr>
            <w:tcW w:w="1951" w:type="dxa"/>
          </w:tcPr>
          <w:p w:rsidR="00092E15" w:rsidRPr="00E30054" w:rsidDel="0011704B" w:rsidRDefault="00092E15" w:rsidP="00310F34">
            <w:pPr>
              <w:rPr>
                <w:del w:id="235" w:author="Author"/>
                <w:rFonts w:ascii="Times New Roman" w:eastAsia="Times New Roman" w:hAnsi="Times New Roman" w:cs="Times New Roman"/>
                <w:sz w:val="20"/>
                <w:szCs w:val="20"/>
                <w:lang w:eastAsia="en-GB"/>
              </w:rPr>
            </w:pPr>
            <w:del w:id="236" w:author="Author">
              <w:r w:rsidRPr="00E30054" w:rsidDel="0011704B">
                <w:rPr>
                  <w:rFonts w:ascii="Times New Roman" w:eastAsia="Times New Roman" w:hAnsi="Times New Roman" w:cs="Times New Roman"/>
                  <w:sz w:val="20"/>
                  <w:szCs w:val="20"/>
                  <w:lang w:eastAsia="en-GB"/>
                </w:rPr>
                <w:delText>C0140/R1160</w:delText>
              </w:r>
            </w:del>
          </w:p>
          <w:p w:rsidR="00092E15" w:rsidRPr="00E30054" w:rsidRDefault="00092E15" w:rsidP="00310F34">
            <w:pPr>
              <w:rPr>
                <w:rFonts w:ascii="Times New Roman" w:eastAsia="Times New Roman" w:hAnsi="Times New Roman" w:cs="Times New Roman"/>
                <w:sz w:val="20"/>
                <w:szCs w:val="20"/>
                <w:lang w:eastAsia="en-GB"/>
              </w:rPr>
            </w:pPr>
            <w:del w:id="237" w:author="Author">
              <w:r w:rsidRPr="00F70FD8" w:rsidDel="0011704B">
                <w:rPr>
                  <w:rFonts w:ascii="Times New Roman" w:eastAsia="Times New Roman" w:hAnsi="Times New Roman" w:cs="Times New Roman"/>
                  <w:sz w:val="20"/>
                  <w:szCs w:val="20"/>
                  <w:lang w:eastAsia="en-GB"/>
                </w:rPr>
                <w:delText>(</w:delText>
              </w:r>
              <w:r w:rsidRPr="00E30054" w:rsidDel="0011704B">
                <w:rPr>
                  <w:rFonts w:ascii="Times New Roman" w:eastAsia="Times New Roman" w:hAnsi="Times New Roman" w:cs="Times New Roman"/>
                  <w:sz w:val="20"/>
                  <w:szCs w:val="20"/>
                  <w:lang w:eastAsia="en-GB"/>
                </w:rPr>
                <w:delText>BB37</w:delText>
              </w:r>
              <w:r w:rsidRPr="00F70FD8" w:rsidDel="0011704B">
                <w:rPr>
                  <w:rFonts w:ascii="Times New Roman" w:eastAsia="Times New Roman" w:hAnsi="Times New Roman" w:cs="Times New Roman"/>
                  <w:sz w:val="20"/>
                  <w:szCs w:val="20"/>
                  <w:lang w:eastAsia="en-GB"/>
                </w:rPr>
                <w:delText>)</w:delText>
              </w:r>
            </w:del>
          </w:p>
        </w:tc>
        <w:tc>
          <w:tcPr>
            <w:tcW w:w="2552" w:type="dxa"/>
          </w:tcPr>
          <w:p w:rsidR="00092E15" w:rsidRPr="00E30054" w:rsidRDefault="00092E15" w:rsidP="00310F34">
            <w:pPr>
              <w:rPr>
                <w:rFonts w:ascii="Times New Roman" w:eastAsia="Times New Roman" w:hAnsi="Times New Roman" w:cs="Times New Roman"/>
                <w:sz w:val="20"/>
                <w:szCs w:val="20"/>
                <w:lang w:eastAsia="en-GB"/>
              </w:rPr>
            </w:pPr>
            <w:del w:id="238" w:author="Author">
              <w:r w:rsidRPr="00E30054" w:rsidDel="0011704B">
                <w:rPr>
                  <w:rFonts w:ascii="Times New Roman" w:eastAsia="Times New Roman" w:hAnsi="Times New Roman" w:cs="Times New Roman"/>
                  <w:sz w:val="20"/>
                  <w:szCs w:val="20"/>
                  <w:lang w:eastAsia="en-GB"/>
                </w:rPr>
                <w:delText>Exposure – Total Earthquake All Regions before diversification</w:delText>
              </w:r>
            </w:del>
          </w:p>
        </w:tc>
        <w:tc>
          <w:tcPr>
            <w:tcW w:w="4739" w:type="dxa"/>
          </w:tcPr>
          <w:p w:rsidR="00092E15" w:rsidRPr="00E30054" w:rsidRDefault="001F790E" w:rsidP="001F790E">
            <w:pPr>
              <w:rPr>
                <w:rFonts w:ascii="Times New Roman" w:eastAsia="Times New Roman" w:hAnsi="Times New Roman" w:cs="Times New Roman"/>
                <w:sz w:val="20"/>
                <w:szCs w:val="20"/>
                <w:lang w:eastAsia="en-GB"/>
              </w:rPr>
            </w:pPr>
            <w:del w:id="239" w:author="Author">
              <w:r w:rsidDel="0011704B">
                <w:rPr>
                  <w:rFonts w:ascii="Times New Roman" w:eastAsia="Times New Roman" w:hAnsi="Times New Roman" w:cs="Times New Roman"/>
                  <w:sz w:val="20"/>
                  <w:szCs w:val="20"/>
                  <w:lang w:eastAsia="en-GB"/>
                </w:rPr>
                <w:delText>Total of the exposure for</w:delText>
              </w:r>
              <w:r w:rsidRPr="00E30054" w:rsidDel="0011704B">
                <w:rPr>
                  <w:rFonts w:ascii="Times New Roman" w:eastAsia="Times New Roman" w:hAnsi="Times New Roman" w:cs="Times New Roman"/>
                  <w:sz w:val="20"/>
                  <w:szCs w:val="20"/>
                  <w:lang w:eastAsia="en-GB"/>
                </w:rPr>
                <w:delText xml:space="preserve"> </w:delText>
              </w:r>
              <w:r w:rsidDel="0011704B">
                <w:rPr>
                  <w:rFonts w:ascii="Times New Roman" w:eastAsia="Times New Roman" w:hAnsi="Times New Roman" w:cs="Times New Roman"/>
                  <w:sz w:val="20"/>
                  <w:szCs w:val="20"/>
                  <w:lang w:eastAsia="en-GB"/>
                </w:rPr>
                <w:delText>all</w:delText>
              </w:r>
              <w:r w:rsidRPr="00E30054" w:rsidDel="0011704B">
                <w:rPr>
                  <w:rFonts w:ascii="Times New Roman" w:eastAsia="Times New Roman" w:hAnsi="Times New Roman" w:cs="Times New Roman"/>
                  <w:sz w:val="20"/>
                  <w:szCs w:val="20"/>
                  <w:lang w:eastAsia="en-GB"/>
                </w:rPr>
                <w:delText xml:space="preserve"> regions</w:delText>
              </w:r>
              <w:r w:rsidDel="0011704B">
                <w:rPr>
                  <w:rFonts w:ascii="Times New Roman" w:eastAsia="Times New Roman" w:hAnsi="Times New Roman" w:cs="Times New Roman"/>
                  <w:sz w:val="20"/>
                  <w:szCs w:val="20"/>
                  <w:lang w:eastAsia="en-GB"/>
                </w:rPr>
                <w:delText>.</w:delText>
              </w:r>
            </w:del>
          </w:p>
        </w:tc>
      </w:tr>
      <w:tr w:rsidR="00092E15" w:rsidTr="009F11BB">
        <w:tc>
          <w:tcPr>
            <w:tcW w:w="1951" w:type="dxa"/>
          </w:tcPr>
          <w:p w:rsidR="00092E15" w:rsidRPr="00E30054" w:rsidRDefault="00AF7DC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C0150/R08</w:t>
            </w:r>
            <w:del w:id="240" w:author="Author">
              <w:r w:rsidDel="0011704B">
                <w:rPr>
                  <w:rFonts w:ascii="Times New Roman" w:eastAsia="Times New Roman" w:hAnsi="Times New Roman" w:cs="Times New Roman"/>
                  <w:sz w:val="20"/>
                  <w:szCs w:val="20"/>
                  <w:lang w:eastAsia="en-GB"/>
                </w:rPr>
                <w:delText>0</w:delText>
              </w:r>
            </w:del>
            <w:ins w:id="241" w:author="Author">
              <w:r w:rsidR="0011704B">
                <w:rPr>
                  <w:rFonts w:ascii="Times New Roman" w:eastAsia="Times New Roman" w:hAnsi="Times New Roman" w:cs="Times New Roman"/>
                  <w:sz w:val="20"/>
                  <w:szCs w:val="20"/>
                  <w:lang w:eastAsia="en-GB"/>
                </w:rPr>
                <w:t>3</w:t>
              </w:r>
            </w:ins>
            <w:r>
              <w:rPr>
                <w:rFonts w:ascii="Times New Roman" w:eastAsia="Times New Roman" w:hAnsi="Times New Roman" w:cs="Times New Roman"/>
                <w:sz w:val="20"/>
                <w:szCs w:val="20"/>
                <w:lang w:eastAsia="en-GB"/>
              </w:rPr>
              <w:t>0-</w:t>
            </w:r>
            <w:r w:rsidR="00092E15" w:rsidRPr="00E30054">
              <w:rPr>
                <w:rFonts w:ascii="Times New Roman" w:eastAsia="Times New Roman" w:hAnsi="Times New Roman" w:cs="Times New Roman"/>
                <w:sz w:val="20"/>
                <w:szCs w:val="20"/>
                <w:lang w:eastAsia="en-GB"/>
              </w:rPr>
              <w:t>R</w:t>
            </w:r>
            <w:del w:id="242" w:author="Author">
              <w:r w:rsidR="00092E15" w:rsidRPr="00E30054" w:rsidDel="0011704B">
                <w:rPr>
                  <w:rFonts w:ascii="Times New Roman" w:eastAsia="Times New Roman" w:hAnsi="Times New Roman" w:cs="Times New Roman"/>
                  <w:sz w:val="20"/>
                  <w:szCs w:val="20"/>
                  <w:lang w:eastAsia="en-GB"/>
                </w:rPr>
                <w:delText>099</w:delText>
              </w:r>
            </w:del>
            <w:ins w:id="243" w:author="Author">
              <w:r w:rsidR="0011704B">
                <w:rPr>
                  <w:rFonts w:ascii="Times New Roman" w:eastAsia="Times New Roman" w:hAnsi="Times New Roman" w:cs="Times New Roman"/>
                  <w:sz w:val="20"/>
                  <w:szCs w:val="20"/>
                  <w:lang w:eastAsia="en-GB"/>
                </w:rPr>
                <w:t>102</w:t>
              </w:r>
            </w:ins>
            <w:r w:rsidR="00092E15"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F7DCD">
              <w:rPr>
                <w:rFonts w:ascii="Times New Roman" w:eastAsia="Times New Roman" w:hAnsi="Times New Roman" w:cs="Times New Roman"/>
                <w:sz w:val="20"/>
                <w:szCs w:val="20"/>
                <w:lang w:eastAsia="en-GB"/>
              </w:rPr>
              <w:t>BC1-</w:t>
            </w:r>
            <w:r w:rsidRPr="00E30054">
              <w:rPr>
                <w:rFonts w:ascii="Times New Roman" w:eastAsia="Times New Roman" w:hAnsi="Times New Roman" w:cs="Times New Roman"/>
                <w:sz w:val="20"/>
                <w:szCs w:val="20"/>
                <w:lang w:eastAsia="en-GB"/>
              </w:rPr>
              <w:t>BC20</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Earthquake loss for each of the 20 EEA regions, taking into consideration the effect of</w:t>
            </w:r>
            <w:r w:rsidR="009F11BB">
              <w:rPr>
                <w:rFonts w:ascii="Times New Roman" w:eastAsia="Times New Roman" w:hAnsi="Times New Roman" w:cs="Times New Roman"/>
                <w:sz w:val="20"/>
                <w:szCs w:val="20"/>
                <w:lang w:eastAsia="en-GB"/>
              </w:rPr>
              <w:t xml:space="preserve"> diversification between zones.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C0150/R10</w:t>
            </w:r>
            <w:del w:id="244" w:author="Author">
              <w:r w:rsidRPr="00E30054" w:rsidDel="0011704B">
                <w:rPr>
                  <w:rFonts w:ascii="Times New Roman" w:eastAsia="Times New Roman" w:hAnsi="Times New Roman" w:cs="Times New Roman"/>
                  <w:sz w:val="20"/>
                  <w:szCs w:val="20"/>
                  <w:lang w:eastAsia="en-GB"/>
                </w:rPr>
                <w:delText>0</w:delText>
              </w:r>
            </w:del>
            <w:ins w:id="245" w:author="Author">
              <w:r w:rsidR="0011704B">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BC21</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Earthquake EEA Regions before diversification</w:t>
            </w:r>
          </w:p>
        </w:tc>
        <w:tc>
          <w:tcPr>
            <w:tcW w:w="4739" w:type="dxa"/>
          </w:tcPr>
          <w:p w:rsidR="00092E15" w:rsidRPr="00E30054" w:rsidRDefault="00AF7DC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w:t>
            </w:r>
            <w:r w:rsidRPr="00E30054">
              <w:rPr>
                <w:rFonts w:ascii="Times New Roman" w:eastAsia="Times New Roman" w:hAnsi="Times New Roman" w:cs="Times New Roman"/>
                <w:sz w:val="20"/>
                <w:szCs w:val="20"/>
                <w:lang w:eastAsia="en-GB"/>
              </w:rPr>
              <w:t xml:space="preserve">pecified gross Earthquake loss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AF7DC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C0160/R08</w:t>
            </w:r>
            <w:del w:id="246" w:author="Author">
              <w:r w:rsidDel="0011704B">
                <w:rPr>
                  <w:rFonts w:ascii="Times New Roman" w:eastAsia="Times New Roman" w:hAnsi="Times New Roman" w:cs="Times New Roman"/>
                  <w:sz w:val="20"/>
                  <w:szCs w:val="20"/>
                  <w:lang w:eastAsia="en-GB"/>
                </w:rPr>
                <w:delText>0</w:delText>
              </w:r>
            </w:del>
            <w:ins w:id="247" w:author="Author">
              <w:r w:rsidR="0011704B">
                <w:rPr>
                  <w:rFonts w:ascii="Times New Roman" w:eastAsia="Times New Roman" w:hAnsi="Times New Roman" w:cs="Times New Roman"/>
                  <w:sz w:val="20"/>
                  <w:szCs w:val="20"/>
                  <w:lang w:eastAsia="en-GB"/>
                </w:rPr>
                <w:t>3</w:t>
              </w:r>
            </w:ins>
            <w:r>
              <w:rPr>
                <w:rFonts w:ascii="Times New Roman" w:eastAsia="Times New Roman" w:hAnsi="Times New Roman" w:cs="Times New Roman"/>
                <w:sz w:val="20"/>
                <w:szCs w:val="20"/>
                <w:lang w:eastAsia="en-GB"/>
              </w:rPr>
              <w:t>0-</w:t>
            </w:r>
            <w:r w:rsidR="00092E15" w:rsidRPr="00E30054">
              <w:rPr>
                <w:rFonts w:ascii="Times New Roman" w:eastAsia="Times New Roman" w:hAnsi="Times New Roman" w:cs="Times New Roman"/>
                <w:sz w:val="20"/>
                <w:szCs w:val="20"/>
                <w:lang w:eastAsia="en-GB"/>
              </w:rPr>
              <w:t>R</w:t>
            </w:r>
            <w:del w:id="248" w:author="Author">
              <w:r w:rsidR="00092E15" w:rsidRPr="00E30054" w:rsidDel="0011704B">
                <w:rPr>
                  <w:rFonts w:ascii="Times New Roman" w:eastAsia="Times New Roman" w:hAnsi="Times New Roman" w:cs="Times New Roman"/>
                  <w:sz w:val="20"/>
                  <w:szCs w:val="20"/>
                  <w:lang w:eastAsia="en-GB"/>
                </w:rPr>
                <w:delText>099</w:delText>
              </w:r>
            </w:del>
            <w:ins w:id="249" w:author="Author">
              <w:r w:rsidR="0011704B">
                <w:rPr>
                  <w:rFonts w:ascii="Times New Roman" w:eastAsia="Times New Roman" w:hAnsi="Times New Roman" w:cs="Times New Roman"/>
                  <w:sz w:val="20"/>
                  <w:szCs w:val="20"/>
                  <w:lang w:eastAsia="en-GB"/>
                </w:rPr>
                <w:t>102</w:t>
              </w:r>
            </w:ins>
            <w:r w:rsidR="00092E15"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F7DCD">
              <w:rPr>
                <w:rFonts w:ascii="Times New Roman" w:eastAsia="Times New Roman" w:hAnsi="Times New Roman" w:cs="Times New Roman"/>
                <w:sz w:val="20"/>
                <w:szCs w:val="20"/>
                <w:lang w:eastAsia="en-GB"/>
              </w:rPr>
              <w:t>BD1-</w:t>
            </w:r>
            <w:r w:rsidRPr="00E30054">
              <w:rPr>
                <w:rFonts w:ascii="Times New Roman" w:eastAsia="Times New Roman" w:hAnsi="Times New Roman" w:cs="Times New Roman"/>
                <w:sz w:val="20"/>
                <w:szCs w:val="20"/>
                <w:lang w:eastAsia="en-GB"/>
              </w:rPr>
              <w:t>BD20</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Risk Charge Factor per each of the 20 EEA regions for Earthquake according to the Standard Formula, taking into consideration the effect of </w:t>
            </w:r>
            <w:r w:rsidR="009F11BB">
              <w:rPr>
                <w:rFonts w:ascii="Times New Roman" w:eastAsia="Times New Roman" w:hAnsi="Times New Roman" w:cs="Times New Roman"/>
                <w:sz w:val="20"/>
                <w:szCs w:val="20"/>
                <w:lang w:eastAsia="en-GB"/>
              </w:rPr>
              <w:t xml:space="preserve">diversification between zones. </w:t>
            </w:r>
          </w:p>
        </w:tc>
      </w:tr>
      <w:tr w:rsidR="00092E15" w:rsidTr="009F11BB">
        <w:tc>
          <w:tcPr>
            <w:tcW w:w="1951" w:type="dxa"/>
          </w:tcPr>
          <w:p w:rsidR="00092E15" w:rsidRPr="00A32F9B" w:rsidRDefault="00092E15"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C0160/R10</w:t>
            </w:r>
            <w:del w:id="250" w:author="Author">
              <w:r w:rsidRPr="00A32F9B" w:rsidDel="0011704B">
                <w:rPr>
                  <w:rFonts w:ascii="Times New Roman" w:eastAsia="Times New Roman" w:hAnsi="Times New Roman" w:cs="Times New Roman"/>
                  <w:sz w:val="20"/>
                  <w:szCs w:val="20"/>
                  <w:lang w:eastAsia="en-GB"/>
                </w:rPr>
                <w:delText>0</w:delText>
              </w:r>
            </w:del>
            <w:ins w:id="251" w:author="Author">
              <w:r w:rsidR="0011704B">
                <w:rPr>
                  <w:rFonts w:ascii="Times New Roman" w:eastAsia="Times New Roman" w:hAnsi="Times New Roman" w:cs="Times New Roman"/>
                  <w:sz w:val="20"/>
                  <w:szCs w:val="20"/>
                  <w:lang w:eastAsia="en-GB"/>
                </w:rPr>
                <w:t>3</w:t>
              </w:r>
            </w:ins>
            <w:r w:rsidRPr="00A32F9B">
              <w:rPr>
                <w:rFonts w:ascii="Times New Roman" w:eastAsia="Times New Roman" w:hAnsi="Times New Roman" w:cs="Times New Roman"/>
                <w:sz w:val="20"/>
                <w:szCs w:val="20"/>
                <w:lang w:eastAsia="en-GB"/>
              </w:rPr>
              <w:t>0</w:t>
            </w:r>
          </w:p>
          <w:p w:rsidR="00092E15" w:rsidRPr="00A32F9B" w:rsidRDefault="00092E15"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(BD21)</w:t>
            </w:r>
          </w:p>
        </w:tc>
        <w:tc>
          <w:tcPr>
            <w:tcW w:w="2552" w:type="dxa"/>
          </w:tcPr>
          <w:p w:rsidR="00092E15" w:rsidRPr="00A32F9B" w:rsidRDefault="00092E15"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Catastrophe Risk Charge Factor before risk mitigation – Total Earthquake EEA Regions before diversification</w:t>
            </w:r>
          </w:p>
        </w:tc>
        <w:tc>
          <w:tcPr>
            <w:tcW w:w="4739" w:type="dxa"/>
          </w:tcPr>
          <w:p w:rsidR="00A32F9B" w:rsidRDefault="00A32F9B" w:rsidP="00A32F9B">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Ratio between total specified gross loss and total exposure.</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C0170/R08</w:t>
            </w:r>
            <w:del w:id="252" w:author="Author">
              <w:r w:rsidRPr="00E30054" w:rsidDel="0011704B">
                <w:rPr>
                  <w:rFonts w:ascii="Times New Roman" w:eastAsia="Times New Roman" w:hAnsi="Times New Roman" w:cs="Times New Roman"/>
                  <w:sz w:val="20"/>
                  <w:szCs w:val="20"/>
                  <w:lang w:eastAsia="en-GB"/>
                </w:rPr>
                <w:delText>0</w:delText>
              </w:r>
            </w:del>
            <w:ins w:id="253" w:author="Author">
              <w:r w:rsidR="0011704B">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r w:rsidR="001850F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w:t>
            </w:r>
            <w:del w:id="254" w:author="Author">
              <w:r w:rsidRPr="00E30054" w:rsidDel="0011704B">
                <w:rPr>
                  <w:rFonts w:ascii="Times New Roman" w:eastAsia="Times New Roman" w:hAnsi="Times New Roman" w:cs="Times New Roman"/>
                  <w:sz w:val="20"/>
                  <w:szCs w:val="20"/>
                  <w:lang w:eastAsia="en-GB"/>
                </w:rPr>
                <w:delText>099</w:delText>
              </w:r>
            </w:del>
            <w:ins w:id="255" w:author="Author">
              <w:r w:rsidR="0011704B">
                <w:rPr>
                  <w:rFonts w:ascii="Times New Roman" w:eastAsia="Times New Roman" w:hAnsi="Times New Roman" w:cs="Times New Roman"/>
                  <w:sz w:val="20"/>
                  <w:szCs w:val="20"/>
                  <w:lang w:eastAsia="en-GB"/>
                </w:rPr>
                <w:t>102</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1850FC">
              <w:rPr>
                <w:rFonts w:ascii="Times New Roman" w:eastAsia="Times New Roman" w:hAnsi="Times New Roman" w:cs="Times New Roman"/>
                <w:sz w:val="20"/>
                <w:szCs w:val="20"/>
                <w:lang w:eastAsia="en-GB"/>
              </w:rPr>
              <w:t>BE1-</w:t>
            </w:r>
            <w:r w:rsidRPr="00E30054">
              <w:rPr>
                <w:rFonts w:ascii="Times New Roman" w:eastAsia="Times New Roman" w:hAnsi="Times New Roman" w:cs="Times New Roman"/>
                <w:sz w:val="20"/>
                <w:szCs w:val="20"/>
                <w:lang w:eastAsia="en-GB"/>
              </w:rPr>
              <w:t>BE20</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
          <w:p w:rsidR="00092E15" w:rsidRPr="00E30054" w:rsidRDefault="00092E15" w:rsidP="001850FC">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Earthquakes in each of the 20 EEA Regions.</w:t>
            </w:r>
            <w:r w:rsidRPr="00E30054">
              <w:rPr>
                <w:rFonts w:ascii="Times New Roman" w:eastAsia="Times New Roman" w:hAnsi="Times New Roman" w:cs="Times New Roman"/>
                <w:sz w:val="20"/>
                <w:szCs w:val="20"/>
                <w:lang w:eastAsia="en-GB"/>
              </w:rPr>
              <w:br/>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C0170/R10</w:t>
            </w:r>
            <w:ins w:id="256" w:author="Author">
              <w:r w:rsidR="0011704B">
                <w:rPr>
                  <w:rFonts w:ascii="Times New Roman" w:eastAsia="Times New Roman" w:hAnsi="Times New Roman" w:cs="Times New Roman"/>
                  <w:sz w:val="20"/>
                  <w:szCs w:val="20"/>
                  <w:lang w:eastAsia="en-GB"/>
                </w:rPr>
                <w:t>3</w:t>
              </w:r>
            </w:ins>
            <w:del w:id="257" w:author="Author">
              <w:r w:rsidRPr="00E30054" w:rsidDel="0011704B">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BE21</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Earthquake EEA Regions before diversification</w:t>
            </w:r>
          </w:p>
        </w:tc>
        <w:tc>
          <w:tcPr>
            <w:tcW w:w="4739"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Earthquakes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w:t>
            </w:r>
            <w:ins w:id="258" w:author="Author">
              <w:r w:rsidR="0011704B">
                <w:rPr>
                  <w:rFonts w:ascii="Times New Roman" w:eastAsia="Times New Roman" w:hAnsi="Times New Roman" w:cs="Times New Roman"/>
                  <w:sz w:val="20"/>
                  <w:szCs w:val="20"/>
                  <w:lang w:eastAsia="en-GB"/>
                </w:rPr>
                <w:t>22</w:t>
              </w:r>
            </w:ins>
            <w:del w:id="259" w:author="Author">
              <w:r w:rsidRPr="00E30054" w:rsidDel="0011704B">
                <w:rPr>
                  <w:rFonts w:ascii="Times New Roman" w:eastAsia="Times New Roman" w:hAnsi="Times New Roman" w:cs="Times New Roman"/>
                  <w:sz w:val="20"/>
                  <w:szCs w:val="20"/>
                  <w:lang w:eastAsia="en-GB"/>
                </w:rPr>
                <w:delText>15</w:delText>
              </w:r>
            </w:del>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BE36</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 </w:t>
            </w:r>
            <w:ins w:id="260" w:author="Author">
              <w:r w:rsidR="0011704B" w:rsidRPr="00E30054">
                <w:rPr>
                  <w:rFonts w:ascii="Times New Roman" w:eastAsia="Times New Roman" w:hAnsi="Times New Roman" w:cs="Times New Roman"/>
                  <w:sz w:val="20"/>
                  <w:szCs w:val="20"/>
                  <w:lang w:eastAsia="en-GB"/>
                </w:rPr>
                <w:t xml:space="preserve">Total Earthquake </w:t>
              </w:r>
            </w:ins>
            <w:r w:rsidRPr="00E30054">
              <w:rPr>
                <w:rFonts w:ascii="Times New Roman" w:eastAsia="Times New Roman" w:hAnsi="Times New Roman" w:cs="Times New Roman"/>
                <w:sz w:val="20"/>
                <w:szCs w:val="20"/>
                <w:lang w:eastAsia="en-GB"/>
              </w:rPr>
              <w:t>Other Regions before diversification</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Earthquake risk in regions other than the EEA Regions. It is the amount of the instantaneous loss, without deduction of the amounts recoverable from reinsurance contracts and Special Purpose Vehicles.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w:t>
            </w:r>
            <w:del w:id="261" w:author="Author">
              <w:r w:rsidRPr="00E30054" w:rsidDel="0011704B">
                <w:rPr>
                  <w:rFonts w:ascii="Times New Roman" w:eastAsia="Times New Roman" w:hAnsi="Times New Roman" w:cs="Times New Roman"/>
                  <w:sz w:val="20"/>
                  <w:szCs w:val="20"/>
                  <w:lang w:eastAsia="en-GB"/>
                </w:rPr>
                <w:delText>16</w:delText>
              </w:r>
            </w:del>
            <w:ins w:id="262" w:author="Author">
              <w:r w:rsidR="0011704B">
                <w:rPr>
                  <w:rFonts w:ascii="Times New Roman" w:eastAsia="Times New Roman" w:hAnsi="Times New Roman" w:cs="Times New Roman"/>
                  <w:sz w:val="20"/>
                  <w:szCs w:val="20"/>
                  <w:lang w:eastAsia="en-GB"/>
                </w:rPr>
                <w:t>23</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BE37</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w:t>
            </w:r>
            <w:ins w:id="263" w:author="Author">
              <w:r w:rsidR="0011704B" w:rsidRPr="00E30054">
                <w:rPr>
                  <w:rFonts w:ascii="Times New Roman" w:eastAsia="Times New Roman" w:hAnsi="Times New Roman" w:cs="Times New Roman"/>
                  <w:sz w:val="20"/>
                  <w:szCs w:val="20"/>
                  <w:lang w:eastAsia="en-GB"/>
                </w:rPr>
                <w:t xml:space="preserve">Total Earthquake </w:t>
              </w:r>
            </w:ins>
            <w:r w:rsidRPr="00E30054">
              <w:rPr>
                <w:rFonts w:ascii="Times New Roman" w:eastAsia="Times New Roman" w:hAnsi="Times New Roman" w:cs="Times New Roman"/>
                <w:sz w:val="20"/>
                <w:szCs w:val="20"/>
                <w:lang w:eastAsia="en-GB"/>
              </w:rPr>
              <w:t>– All Regions before diversification</w:t>
            </w:r>
          </w:p>
        </w:tc>
        <w:tc>
          <w:tcPr>
            <w:tcW w:w="4739"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Earthquakes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w:t>
            </w:r>
            <w:del w:id="264" w:author="Author">
              <w:r w:rsidRPr="00E30054" w:rsidDel="0011704B">
                <w:rPr>
                  <w:rFonts w:ascii="Times New Roman" w:eastAsia="Times New Roman" w:hAnsi="Times New Roman" w:cs="Times New Roman"/>
                  <w:sz w:val="20"/>
                  <w:szCs w:val="20"/>
                  <w:lang w:eastAsia="en-GB"/>
                </w:rPr>
                <w:delText>17</w:delText>
              </w:r>
            </w:del>
            <w:ins w:id="265" w:author="Author">
              <w:r w:rsidR="0011704B">
                <w:rPr>
                  <w:rFonts w:ascii="Times New Roman" w:eastAsia="Times New Roman" w:hAnsi="Times New Roman" w:cs="Times New Roman"/>
                  <w:sz w:val="20"/>
                  <w:szCs w:val="20"/>
                  <w:lang w:eastAsia="en-GB"/>
                </w:rPr>
                <w:t>24</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BE38</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Earthquake risks relating to the different regions (both EEA Regions and Other regions).</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w:t>
            </w:r>
            <w:del w:id="266" w:author="Author">
              <w:r w:rsidRPr="00E30054" w:rsidDel="0011704B">
                <w:rPr>
                  <w:rFonts w:ascii="Times New Roman" w:eastAsia="Times New Roman" w:hAnsi="Times New Roman" w:cs="Times New Roman"/>
                  <w:sz w:val="20"/>
                  <w:szCs w:val="20"/>
                  <w:lang w:eastAsia="en-GB"/>
                </w:rPr>
                <w:delText>18</w:delText>
              </w:r>
            </w:del>
            <w:ins w:id="267" w:author="Author">
              <w:r w:rsidR="0011704B">
                <w:rPr>
                  <w:rFonts w:ascii="Times New Roman" w:eastAsia="Times New Roman" w:hAnsi="Times New Roman" w:cs="Times New Roman"/>
                  <w:sz w:val="20"/>
                  <w:szCs w:val="20"/>
                  <w:lang w:eastAsia="en-GB"/>
                </w:rPr>
                <w:t>25</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BE39</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Earthquake</w:t>
            </w:r>
            <w:ins w:id="268" w:author="Author">
              <w:r w:rsidR="0011704B">
                <w:rPr>
                  <w:rFonts w:ascii="Times New Roman" w:eastAsia="Times New Roman" w:hAnsi="Times New Roman" w:cs="Times New Roman"/>
                  <w:sz w:val="20"/>
                  <w:szCs w:val="20"/>
                  <w:lang w:eastAsia="en-GB"/>
                </w:rPr>
                <w:t xml:space="preserve"> </w:t>
              </w:r>
              <w:r w:rsidR="0011704B" w:rsidRPr="0093508D">
                <w:rPr>
                  <w:rFonts w:ascii="Times New Roman" w:eastAsia="Times New Roman" w:hAnsi="Times New Roman" w:cs="Times New Roman"/>
                  <w:sz w:val="20"/>
                  <w:szCs w:val="20"/>
                  <w:lang w:eastAsia="en-GB"/>
                </w:rPr>
                <w:t>after diversification</w:t>
              </w:r>
            </w:ins>
          </w:p>
        </w:tc>
        <w:tc>
          <w:tcPr>
            <w:tcW w:w="4739" w:type="dxa"/>
          </w:tcPr>
          <w:p w:rsidR="002B7C1D" w:rsidRPr="00E30054" w:rsidRDefault="00092E15" w:rsidP="0011704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Earthquake risk, taking into consideration the diversification effect given in C0170/R1</w:t>
            </w:r>
            <w:del w:id="269" w:author="Author">
              <w:r w:rsidRPr="00E30054" w:rsidDel="0011704B">
                <w:rPr>
                  <w:rFonts w:ascii="Times New Roman" w:eastAsia="Times New Roman" w:hAnsi="Times New Roman" w:cs="Times New Roman"/>
                  <w:sz w:val="20"/>
                  <w:szCs w:val="20"/>
                  <w:lang w:eastAsia="en-GB"/>
                </w:rPr>
                <w:delText>17</w:delText>
              </w:r>
            </w:del>
            <w:ins w:id="270" w:author="Author">
              <w:r w:rsidR="0011704B">
                <w:rPr>
                  <w:rFonts w:ascii="Times New Roman" w:eastAsia="Times New Roman" w:hAnsi="Times New Roman" w:cs="Times New Roman"/>
                  <w:sz w:val="20"/>
                  <w:szCs w:val="20"/>
                  <w:lang w:eastAsia="en-GB"/>
                </w:rPr>
                <w:t>24</w:t>
              </w:r>
            </w:ins>
            <w:r w:rsidRPr="00E30054">
              <w:rPr>
                <w:rFonts w:ascii="Times New Roman" w:eastAsia="Times New Roman" w:hAnsi="Times New Roman" w:cs="Times New Roman"/>
                <w:sz w:val="20"/>
                <w:szCs w:val="20"/>
                <w:lang w:eastAsia="en-GB"/>
              </w:rPr>
              <w:t>0.</w:t>
            </w:r>
          </w:p>
        </w:tc>
      </w:tr>
      <w:tr w:rsidR="00092E15" w:rsidTr="009F11BB">
        <w:tc>
          <w:tcPr>
            <w:tcW w:w="1951" w:type="dxa"/>
          </w:tcPr>
          <w:p w:rsidR="00092E15" w:rsidRPr="00E30054" w:rsidRDefault="002B7C1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C0180/R08</w:t>
            </w:r>
            <w:del w:id="271" w:author="Author">
              <w:r w:rsidDel="0011704B">
                <w:rPr>
                  <w:rFonts w:ascii="Times New Roman" w:eastAsia="Times New Roman" w:hAnsi="Times New Roman" w:cs="Times New Roman"/>
                  <w:sz w:val="20"/>
                  <w:szCs w:val="20"/>
                  <w:lang w:eastAsia="en-GB"/>
                </w:rPr>
                <w:delText>0</w:delText>
              </w:r>
            </w:del>
            <w:ins w:id="272" w:author="Author">
              <w:r w:rsidR="0011704B">
                <w:rPr>
                  <w:rFonts w:ascii="Times New Roman" w:eastAsia="Times New Roman" w:hAnsi="Times New Roman" w:cs="Times New Roman"/>
                  <w:sz w:val="20"/>
                  <w:szCs w:val="20"/>
                  <w:lang w:eastAsia="en-GB"/>
                </w:rPr>
                <w:t>3</w:t>
              </w:r>
            </w:ins>
            <w:r>
              <w:rPr>
                <w:rFonts w:ascii="Times New Roman" w:eastAsia="Times New Roman" w:hAnsi="Times New Roman" w:cs="Times New Roman"/>
                <w:sz w:val="20"/>
                <w:szCs w:val="20"/>
                <w:lang w:eastAsia="en-GB"/>
              </w:rPr>
              <w:t>0-</w:t>
            </w:r>
            <w:r w:rsidR="00092E15" w:rsidRPr="00E30054">
              <w:rPr>
                <w:rFonts w:ascii="Times New Roman" w:eastAsia="Times New Roman" w:hAnsi="Times New Roman" w:cs="Times New Roman"/>
                <w:sz w:val="20"/>
                <w:szCs w:val="20"/>
                <w:lang w:eastAsia="en-GB"/>
              </w:rPr>
              <w:t>R</w:t>
            </w:r>
            <w:del w:id="273" w:author="Author">
              <w:r w:rsidR="00092E15" w:rsidRPr="00E30054" w:rsidDel="0011704B">
                <w:rPr>
                  <w:rFonts w:ascii="Times New Roman" w:eastAsia="Times New Roman" w:hAnsi="Times New Roman" w:cs="Times New Roman"/>
                  <w:sz w:val="20"/>
                  <w:szCs w:val="20"/>
                  <w:lang w:eastAsia="en-GB"/>
                </w:rPr>
                <w:delText>099</w:delText>
              </w:r>
            </w:del>
            <w:ins w:id="274" w:author="Author">
              <w:r w:rsidR="0011704B">
                <w:rPr>
                  <w:rFonts w:ascii="Times New Roman" w:eastAsia="Times New Roman" w:hAnsi="Times New Roman" w:cs="Times New Roman"/>
                  <w:sz w:val="20"/>
                  <w:szCs w:val="20"/>
                  <w:lang w:eastAsia="en-GB"/>
                </w:rPr>
                <w:t>102</w:t>
              </w:r>
            </w:ins>
            <w:r w:rsidR="00092E15"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B7C1D">
              <w:rPr>
                <w:rFonts w:ascii="Times New Roman" w:eastAsia="Times New Roman" w:hAnsi="Times New Roman" w:cs="Times New Roman"/>
                <w:sz w:val="20"/>
                <w:szCs w:val="20"/>
                <w:lang w:eastAsia="en-GB"/>
              </w:rPr>
              <w:t>BF1-</w:t>
            </w:r>
            <w:r w:rsidRPr="00E30054">
              <w:rPr>
                <w:rFonts w:ascii="Times New Roman" w:eastAsia="Times New Roman" w:hAnsi="Times New Roman" w:cs="Times New Roman"/>
                <w:sz w:val="20"/>
                <w:szCs w:val="20"/>
                <w:lang w:eastAsia="en-GB"/>
              </w:rPr>
              <w:t>BF20</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
          <w:p w:rsidR="002B7C1D" w:rsidRPr="00E30054" w:rsidRDefault="00092E15" w:rsidP="002B7C1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20 EEA Regions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C0180/R10</w:t>
            </w:r>
            <w:ins w:id="275" w:author="Author">
              <w:r w:rsidR="0011704B">
                <w:rPr>
                  <w:rFonts w:ascii="Times New Roman" w:eastAsia="Times New Roman" w:hAnsi="Times New Roman" w:cs="Times New Roman"/>
                  <w:sz w:val="20"/>
                  <w:szCs w:val="20"/>
                  <w:lang w:eastAsia="en-GB"/>
                </w:rPr>
                <w:t>3</w:t>
              </w:r>
            </w:ins>
            <w:del w:id="276" w:author="Author">
              <w:r w:rsidRPr="00E30054" w:rsidDel="0011704B">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BF21</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Earthquake EEA Regions before diversification</w:t>
            </w:r>
          </w:p>
        </w:tc>
        <w:tc>
          <w:tcPr>
            <w:tcW w:w="4739"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Risk Mitigation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w:t>
            </w:r>
            <w:ins w:id="277" w:author="Author">
              <w:r w:rsidR="0011704B">
                <w:rPr>
                  <w:rFonts w:ascii="Times New Roman" w:eastAsia="Times New Roman" w:hAnsi="Times New Roman" w:cs="Times New Roman"/>
                  <w:sz w:val="20"/>
                  <w:szCs w:val="20"/>
                  <w:lang w:eastAsia="en-GB"/>
                </w:rPr>
                <w:t>22</w:t>
              </w:r>
            </w:ins>
            <w:del w:id="278" w:author="Author">
              <w:r w:rsidRPr="00E30054" w:rsidDel="0011704B">
                <w:rPr>
                  <w:rFonts w:ascii="Times New Roman" w:eastAsia="Times New Roman" w:hAnsi="Times New Roman" w:cs="Times New Roman"/>
                  <w:sz w:val="20"/>
                  <w:szCs w:val="20"/>
                  <w:lang w:eastAsia="en-GB"/>
                </w:rPr>
                <w:delText>15</w:delText>
              </w:r>
            </w:del>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BF36</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ins w:id="279" w:author="Author">
              <w:r w:rsidR="0011704B" w:rsidRPr="00E30054">
                <w:rPr>
                  <w:rFonts w:ascii="Times New Roman" w:eastAsia="Times New Roman" w:hAnsi="Times New Roman" w:cs="Times New Roman"/>
                  <w:sz w:val="20"/>
                  <w:szCs w:val="20"/>
                  <w:lang w:eastAsia="en-GB"/>
                </w:rPr>
                <w:t xml:space="preserve">Total Earthquake </w:t>
              </w:r>
              <w:r w:rsidR="0011704B">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Other Regions before diversification</w:t>
            </w:r>
          </w:p>
        </w:tc>
        <w:tc>
          <w:tcPr>
            <w:tcW w:w="4739" w:type="dxa"/>
          </w:tcPr>
          <w:p w:rsidR="002B7C1D"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w:t>
            </w:r>
            <w:ins w:id="280" w:author="Author">
              <w:r w:rsidR="0011704B">
                <w:rPr>
                  <w:rFonts w:ascii="Times New Roman" w:eastAsia="Times New Roman" w:hAnsi="Times New Roman" w:cs="Times New Roman"/>
                  <w:sz w:val="20"/>
                  <w:szCs w:val="20"/>
                  <w:lang w:eastAsia="en-GB"/>
                </w:rPr>
                <w:t>23</w:t>
              </w:r>
            </w:ins>
            <w:del w:id="281" w:author="Author">
              <w:r w:rsidRPr="00E30054" w:rsidDel="0011704B">
                <w:rPr>
                  <w:rFonts w:ascii="Times New Roman" w:eastAsia="Times New Roman" w:hAnsi="Times New Roman" w:cs="Times New Roman"/>
                  <w:sz w:val="20"/>
                  <w:szCs w:val="20"/>
                  <w:lang w:eastAsia="en-GB"/>
                </w:rPr>
                <w:delText>16</w:delText>
              </w:r>
            </w:del>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BF37</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ins w:id="282" w:author="Author">
              <w:r w:rsidR="0011704B" w:rsidRPr="00E30054">
                <w:rPr>
                  <w:rFonts w:ascii="Times New Roman" w:eastAsia="Times New Roman" w:hAnsi="Times New Roman" w:cs="Times New Roman"/>
                  <w:sz w:val="20"/>
                  <w:szCs w:val="20"/>
                  <w:lang w:eastAsia="en-GB"/>
                </w:rPr>
                <w:t xml:space="preserve">Total Earthquake </w:t>
              </w:r>
              <w:r w:rsidR="0011704B">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All Regions before diversification</w:t>
            </w:r>
          </w:p>
        </w:tc>
        <w:tc>
          <w:tcPr>
            <w:tcW w:w="4739"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Risk Mitigation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C0190/R08</w:t>
            </w:r>
            <w:ins w:id="283" w:author="Author">
              <w:r w:rsidR="0011704B">
                <w:rPr>
                  <w:rFonts w:ascii="Times New Roman" w:eastAsia="Times New Roman" w:hAnsi="Times New Roman" w:cs="Times New Roman"/>
                  <w:sz w:val="20"/>
                  <w:szCs w:val="20"/>
                  <w:lang w:eastAsia="en-GB"/>
                </w:rPr>
                <w:t>3</w:t>
              </w:r>
            </w:ins>
            <w:del w:id="284" w:author="Author">
              <w:r w:rsidRPr="00E30054" w:rsidDel="0011704B">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r w:rsidR="002B7C1D">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w:t>
            </w:r>
            <w:del w:id="285" w:author="Author">
              <w:r w:rsidRPr="00E30054" w:rsidDel="0011704B">
                <w:rPr>
                  <w:rFonts w:ascii="Times New Roman" w:eastAsia="Times New Roman" w:hAnsi="Times New Roman" w:cs="Times New Roman"/>
                  <w:sz w:val="20"/>
                  <w:szCs w:val="20"/>
                  <w:lang w:eastAsia="en-GB"/>
                </w:rPr>
                <w:delText>099</w:delText>
              </w:r>
            </w:del>
            <w:ins w:id="286" w:author="Author">
              <w:r w:rsidR="0011704B">
                <w:rPr>
                  <w:rFonts w:ascii="Times New Roman" w:eastAsia="Times New Roman" w:hAnsi="Times New Roman" w:cs="Times New Roman"/>
                  <w:sz w:val="20"/>
                  <w:szCs w:val="20"/>
                  <w:lang w:eastAsia="en-GB"/>
                </w:rPr>
                <w:t>102</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B7C1D">
              <w:rPr>
                <w:rFonts w:ascii="Times New Roman" w:eastAsia="Times New Roman" w:hAnsi="Times New Roman" w:cs="Times New Roman"/>
                <w:sz w:val="20"/>
                <w:szCs w:val="20"/>
                <w:lang w:eastAsia="en-GB"/>
              </w:rPr>
              <w:t>BG1-</w:t>
            </w:r>
            <w:r w:rsidRPr="00E30054">
              <w:rPr>
                <w:rFonts w:ascii="Times New Roman" w:eastAsia="Times New Roman" w:hAnsi="Times New Roman" w:cs="Times New Roman"/>
                <w:sz w:val="20"/>
                <w:szCs w:val="20"/>
                <w:lang w:eastAsia="en-GB"/>
              </w:rPr>
              <w:t>BG20</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
          <w:p w:rsidR="00250A5F" w:rsidRPr="00E30054" w:rsidRDefault="00092E15" w:rsidP="00250A5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20 EEA Regions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C0190/R10</w:t>
            </w:r>
            <w:ins w:id="287" w:author="Author">
              <w:r w:rsidR="0011704B">
                <w:rPr>
                  <w:rFonts w:ascii="Times New Roman" w:eastAsia="Times New Roman" w:hAnsi="Times New Roman" w:cs="Times New Roman"/>
                  <w:sz w:val="20"/>
                  <w:szCs w:val="20"/>
                  <w:lang w:eastAsia="en-GB"/>
                </w:rPr>
                <w:t>3</w:t>
              </w:r>
            </w:ins>
            <w:del w:id="288" w:author="Author">
              <w:r w:rsidRPr="00E30054" w:rsidDel="0011704B">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BG21</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Earthquake EEA Regions before diversification</w:t>
            </w:r>
          </w:p>
        </w:tc>
        <w:tc>
          <w:tcPr>
            <w:tcW w:w="4739" w:type="dxa"/>
          </w:tcPr>
          <w:p w:rsidR="00092E15" w:rsidRPr="00E30054" w:rsidRDefault="00250A5F" w:rsidP="00250A5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w:t>
            </w:r>
            <w:del w:id="289" w:author="Author">
              <w:r w:rsidRPr="00E30054" w:rsidDel="0011704B">
                <w:rPr>
                  <w:rFonts w:ascii="Times New Roman" w:eastAsia="Times New Roman" w:hAnsi="Times New Roman" w:cs="Times New Roman"/>
                  <w:sz w:val="20"/>
                  <w:szCs w:val="20"/>
                  <w:lang w:eastAsia="en-GB"/>
                </w:rPr>
                <w:delText>15</w:delText>
              </w:r>
            </w:del>
            <w:ins w:id="290" w:author="Author">
              <w:r w:rsidR="0011704B">
                <w:rPr>
                  <w:rFonts w:ascii="Times New Roman" w:eastAsia="Times New Roman" w:hAnsi="Times New Roman" w:cs="Times New Roman"/>
                  <w:sz w:val="20"/>
                  <w:szCs w:val="20"/>
                  <w:lang w:eastAsia="en-GB"/>
                </w:rPr>
                <w:t>22</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BG36</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11704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w:t>
            </w:r>
            <w:ins w:id="291" w:author="Author">
              <w:r w:rsidR="0011704B">
                <w:rPr>
                  <w:rFonts w:ascii="Times New Roman" w:eastAsia="Times New Roman" w:hAnsi="Times New Roman" w:cs="Times New Roman"/>
                  <w:sz w:val="20"/>
                  <w:szCs w:val="20"/>
                  <w:lang w:eastAsia="en-GB"/>
                </w:rPr>
                <w:t xml:space="preserve">- </w:t>
              </w:r>
              <w:r w:rsidR="0011704B" w:rsidRPr="00E30054">
                <w:rPr>
                  <w:rFonts w:ascii="Times New Roman" w:eastAsia="Times New Roman" w:hAnsi="Times New Roman" w:cs="Times New Roman"/>
                  <w:sz w:val="20"/>
                  <w:szCs w:val="20"/>
                  <w:lang w:eastAsia="en-GB"/>
                </w:rPr>
                <w:t xml:space="preserve">Total Earthquake </w:t>
              </w:r>
            </w:ins>
            <w:r w:rsidRPr="00E30054">
              <w:rPr>
                <w:rFonts w:ascii="Times New Roman" w:eastAsia="Times New Roman" w:hAnsi="Times New Roman" w:cs="Times New Roman"/>
                <w:sz w:val="20"/>
                <w:szCs w:val="20"/>
                <w:lang w:eastAsia="en-GB"/>
              </w:rPr>
              <w:t>– Other Regions before diversification</w:t>
            </w:r>
          </w:p>
        </w:tc>
        <w:tc>
          <w:tcPr>
            <w:tcW w:w="4739" w:type="dxa"/>
          </w:tcPr>
          <w:p w:rsidR="00250A5F"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w:t>
            </w:r>
            <w:ins w:id="292" w:author="Author">
              <w:r w:rsidR="0011704B">
                <w:rPr>
                  <w:rFonts w:ascii="Times New Roman" w:eastAsia="Times New Roman" w:hAnsi="Times New Roman" w:cs="Times New Roman"/>
                  <w:sz w:val="20"/>
                  <w:szCs w:val="20"/>
                  <w:lang w:eastAsia="en-GB"/>
                </w:rPr>
                <w:t>23</w:t>
              </w:r>
            </w:ins>
            <w:del w:id="293" w:author="Author">
              <w:r w:rsidRPr="00E30054" w:rsidDel="0011704B">
                <w:rPr>
                  <w:rFonts w:ascii="Times New Roman" w:eastAsia="Times New Roman" w:hAnsi="Times New Roman" w:cs="Times New Roman"/>
                  <w:sz w:val="20"/>
                  <w:szCs w:val="20"/>
                  <w:lang w:eastAsia="en-GB"/>
                </w:rPr>
                <w:delText>16</w:delText>
              </w:r>
            </w:del>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BG37</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ins w:id="294" w:author="Author">
              <w:r w:rsidR="0011704B" w:rsidRPr="00E30054">
                <w:rPr>
                  <w:rFonts w:ascii="Times New Roman" w:eastAsia="Times New Roman" w:hAnsi="Times New Roman" w:cs="Times New Roman"/>
                  <w:sz w:val="20"/>
                  <w:szCs w:val="20"/>
                  <w:lang w:eastAsia="en-GB"/>
                </w:rPr>
                <w:t xml:space="preserve">Total Earthquake </w:t>
              </w:r>
              <w:r w:rsidR="0011704B">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All Regions before diversification</w:t>
            </w:r>
          </w:p>
        </w:tc>
        <w:tc>
          <w:tcPr>
            <w:tcW w:w="4739" w:type="dxa"/>
          </w:tcPr>
          <w:p w:rsidR="00092E15" w:rsidRPr="00E30054" w:rsidRDefault="00250A5F" w:rsidP="00250A5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A930C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C0200/R08</w:t>
            </w:r>
            <w:del w:id="295" w:author="Author">
              <w:r w:rsidRPr="00E30054" w:rsidDel="0011704B">
                <w:rPr>
                  <w:rFonts w:ascii="Times New Roman" w:eastAsia="Times New Roman" w:hAnsi="Times New Roman" w:cs="Times New Roman"/>
                  <w:sz w:val="20"/>
                  <w:szCs w:val="20"/>
                  <w:lang w:eastAsia="en-GB"/>
                </w:rPr>
                <w:delText>0</w:delText>
              </w:r>
            </w:del>
            <w:ins w:id="296" w:author="Author">
              <w:r w:rsidR="0011704B">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r w:rsidR="00A930C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w:t>
            </w:r>
            <w:del w:id="297" w:author="Author">
              <w:r w:rsidRPr="00E30054" w:rsidDel="0011704B">
                <w:rPr>
                  <w:rFonts w:ascii="Times New Roman" w:eastAsia="Times New Roman" w:hAnsi="Times New Roman" w:cs="Times New Roman"/>
                  <w:sz w:val="20"/>
                  <w:szCs w:val="20"/>
                  <w:lang w:eastAsia="en-GB"/>
                </w:rPr>
                <w:delText>099</w:delText>
              </w:r>
            </w:del>
            <w:ins w:id="298" w:author="Author">
              <w:r w:rsidR="0011704B">
                <w:rPr>
                  <w:rFonts w:ascii="Times New Roman" w:eastAsia="Times New Roman" w:hAnsi="Times New Roman" w:cs="Times New Roman"/>
                  <w:sz w:val="20"/>
                  <w:szCs w:val="20"/>
                  <w:lang w:eastAsia="en-GB"/>
                </w:rPr>
                <w:t>102</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930C3">
              <w:rPr>
                <w:rFonts w:ascii="Times New Roman" w:eastAsia="Times New Roman" w:hAnsi="Times New Roman" w:cs="Times New Roman"/>
                <w:sz w:val="20"/>
                <w:szCs w:val="20"/>
                <w:lang w:eastAsia="en-GB"/>
              </w:rPr>
              <w:t>BH1-</w:t>
            </w:r>
            <w:r w:rsidRPr="00E30054">
              <w:rPr>
                <w:rFonts w:ascii="Times New Roman" w:eastAsia="Times New Roman" w:hAnsi="Times New Roman" w:cs="Times New Roman"/>
                <w:sz w:val="20"/>
                <w:szCs w:val="20"/>
                <w:lang w:eastAsia="en-GB"/>
              </w:rPr>
              <w:t>BH20</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739" w:type="dxa"/>
          </w:tcPr>
          <w:p w:rsidR="00A930C3" w:rsidRPr="00E30054" w:rsidRDefault="00092E15" w:rsidP="00A930C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arising from Earthquake in each of the 20 EEA regions.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C0200/R10</w:t>
            </w:r>
            <w:ins w:id="299" w:author="Author">
              <w:r w:rsidR="0011704B">
                <w:rPr>
                  <w:rFonts w:ascii="Times New Roman" w:eastAsia="Times New Roman" w:hAnsi="Times New Roman" w:cs="Times New Roman"/>
                  <w:sz w:val="20"/>
                  <w:szCs w:val="20"/>
                  <w:lang w:eastAsia="en-GB"/>
                </w:rPr>
                <w:t>3</w:t>
              </w:r>
            </w:ins>
            <w:del w:id="300" w:author="Author">
              <w:r w:rsidRPr="00E30054" w:rsidDel="0011704B">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BH21</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Earthquake EEA Region</w:t>
            </w:r>
            <w:ins w:id="301" w:author="Author">
              <w:r w:rsidR="0011704B">
                <w:rPr>
                  <w:rFonts w:ascii="Times New Roman" w:eastAsia="Times New Roman" w:hAnsi="Times New Roman" w:cs="Times New Roman"/>
                  <w:sz w:val="20"/>
                  <w:szCs w:val="20"/>
                  <w:lang w:eastAsia="en-GB"/>
                </w:rPr>
                <w:t>s</w:t>
              </w:r>
            </w:ins>
            <w:r w:rsidRPr="00E30054">
              <w:rPr>
                <w:rFonts w:ascii="Times New Roman" w:eastAsia="Times New Roman" w:hAnsi="Times New Roman" w:cs="Times New Roman"/>
                <w:sz w:val="20"/>
                <w:szCs w:val="20"/>
                <w:lang w:eastAsia="en-GB"/>
              </w:rPr>
              <w:t xml:space="preserve"> before diversification</w:t>
            </w:r>
          </w:p>
        </w:tc>
        <w:tc>
          <w:tcPr>
            <w:tcW w:w="4739" w:type="dxa"/>
          </w:tcPr>
          <w:p w:rsidR="00AC1228" w:rsidRPr="00E30054" w:rsidRDefault="00AC1228"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this peril, arising from Earthquake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w:t>
            </w:r>
            <w:del w:id="302" w:author="Author">
              <w:r w:rsidRPr="00E30054" w:rsidDel="0011704B">
                <w:rPr>
                  <w:rFonts w:ascii="Times New Roman" w:eastAsia="Times New Roman" w:hAnsi="Times New Roman" w:cs="Times New Roman"/>
                  <w:sz w:val="20"/>
                  <w:szCs w:val="20"/>
                  <w:lang w:eastAsia="en-GB"/>
                </w:rPr>
                <w:delText>15</w:delText>
              </w:r>
            </w:del>
            <w:ins w:id="303" w:author="Author">
              <w:r w:rsidR="0011704B">
                <w:rPr>
                  <w:rFonts w:ascii="Times New Roman" w:eastAsia="Times New Roman" w:hAnsi="Times New Roman" w:cs="Times New Roman"/>
                  <w:sz w:val="20"/>
                  <w:szCs w:val="20"/>
                  <w:lang w:eastAsia="en-GB"/>
                </w:rPr>
                <w:t>22</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BH36</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ins w:id="304" w:author="Author">
              <w:r w:rsidR="0011704B" w:rsidRPr="00E30054">
                <w:rPr>
                  <w:rFonts w:ascii="Times New Roman" w:eastAsia="Times New Roman" w:hAnsi="Times New Roman" w:cs="Times New Roman"/>
                  <w:sz w:val="20"/>
                  <w:szCs w:val="20"/>
                  <w:lang w:eastAsia="en-GB"/>
                </w:rPr>
                <w:t xml:space="preserve">Total Earthquake </w:t>
              </w:r>
              <w:r w:rsidR="0011704B">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Other Regions before diversification</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Earthquake risk in regions other than the EEA Regions. It is the amount of the instantaneous loss, including the deduction of the amounts recoverable from reinsurance contracts and Special Purpose Vehicles.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w:t>
            </w:r>
            <w:del w:id="305" w:author="Author">
              <w:r w:rsidRPr="00E30054" w:rsidDel="0011704B">
                <w:rPr>
                  <w:rFonts w:ascii="Times New Roman" w:eastAsia="Times New Roman" w:hAnsi="Times New Roman" w:cs="Times New Roman"/>
                  <w:sz w:val="20"/>
                  <w:szCs w:val="20"/>
                  <w:lang w:eastAsia="en-GB"/>
                </w:rPr>
                <w:delText>16</w:delText>
              </w:r>
            </w:del>
            <w:ins w:id="306" w:author="Author">
              <w:r w:rsidR="0011704B">
                <w:rPr>
                  <w:rFonts w:ascii="Times New Roman" w:eastAsia="Times New Roman" w:hAnsi="Times New Roman" w:cs="Times New Roman"/>
                  <w:sz w:val="20"/>
                  <w:szCs w:val="20"/>
                  <w:lang w:eastAsia="en-GB"/>
                </w:rPr>
                <w:t>23</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BH37</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ins w:id="307" w:author="Author">
              <w:r w:rsidR="0011704B" w:rsidRPr="00E30054">
                <w:rPr>
                  <w:rFonts w:ascii="Times New Roman" w:eastAsia="Times New Roman" w:hAnsi="Times New Roman" w:cs="Times New Roman"/>
                  <w:sz w:val="20"/>
                  <w:szCs w:val="20"/>
                  <w:lang w:eastAsia="en-GB"/>
                </w:rPr>
                <w:t xml:space="preserve">Total Earthquake </w:t>
              </w:r>
              <w:r w:rsidR="0011704B">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All Regions before diversification</w:t>
            </w:r>
          </w:p>
        </w:tc>
        <w:tc>
          <w:tcPr>
            <w:tcW w:w="4739" w:type="dxa"/>
          </w:tcPr>
          <w:p w:rsidR="00092E15" w:rsidRPr="00E30054" w:rsidRDefault="00AC1228"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this peril, arising from Earthquake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9F11BB">
        <w:tc>
          <w:tcPr>
            <w:tcW w:w="1951"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w:t>
            </w:r>
            <w:del w:id="308" w:author="Author">
              <w:r w:rsidRPr="00E30054" w:rsidDel="0011704B">
                <w:rPr>
                  <w:rFonts w:ascii="Times New Roman" w:eastAsia="Times New Roman" w:hAnsi="Times New Roman" w:cs="Times New Roman"/>
                  <w:sz w:val="20"/>
                  <w:szCs w:val="20"/>
                  <w:lang w:eastAsia="en-GB"/>
                </w:rPr>
                <w:delText>17</w:delText>
              </w:r>
            </w:del>
            <w:ins w:id="309" w:author="Author">
              <w:r w:rsidR="0011704B">
                <w:rPr>
                  <w:rFonts w:ascii="Times New Roman" w:eastAsia="Times New Roman" w:hAnsi="Times New Roman" w:cs="Times New Roman"/>
                  <w:sz w:val="20"/>
                  <w:szCs w:val="20"/>
                  <w:lang w:eastAsia="en-GB"/>
                </w:rPr>
                <w:t>24</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BH38</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Earthquake risks relating to the different regions (both EEA Regions and Other regions).</w:t>
            </w:r>
          </w:p>
        </w:tc>
      </w:tr>
      <w:tr w:rsidR="00092E15" w:rsidTr="009F11BB">
        <w:tc>
          <w:tcPr>
            <w:tcW w:w="1951"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w:t>
            </w:r>
            <w:del w:id="310" w:author="Author">
              <w:r w:rsidRPr="00E30054" w:rsidDel="0011704B">
                <w:rPr>
                  <w:rFonts w:ascii="Times New Roman" w:eastAsia="Times New Roman" w:hAnsi="Times New Roman" w:cs="Times New Roman"/>
                  <w:sz w:val="20"/>
                  <w:szCs w:val="20"/>
                  <w:lang w:eastAsia="en-GB"/>
                </w:rPr>
                <w:delText>18</w:delText>
              </w:r>
            </w:del>
            <w:ins w:id="311" w:author="Author">
              <w:r w:rsidR="0011704B">
                <w:rPr>
                  <w:rFonts w:ascii="Times New Roman" w:eastAsia="Times New Roman" w:hAnsi="Times New Roman" w:cs="Times New Roman"/>
                  <w:sz w:val="20"/>
                  <w:szCs w:val="20"/>
                  <w:lang w:eastAsia="en-GB"/>
                </w:rPr>
                <w:t>25</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BH39</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Earthquake</w:t>
            </w:r>
            <w:ins w:id="312" w:author="Author">
              <w:r w:rsidR="0011704B">
                <w:rPr>
                  <w:rFonts w:ascii="Times New Roman" w:eastAsia="Times New Roman" w:hAnsi="Times New Roman" w:cs="Times New Roman"/>
                  <w:sz w:val="20"/>
                  <w:szCs w:val="20"/>
                  <w:lang w:eastAsia="en-GB"/>
                </w:rPr>
                <w:t xml:space="preserve"> </w:t>
              </w:r>
              <w:r w:rsidR="0011704B" w:rsidRPr="00E30054">
                <w:rPr>
                  <w:rFonts w:ascii="Times New Roman" w:eastAsia="Times New Roman" w:hAnsi="Times New Roman" w:cs="Times New Roman"/>
                  <w:sz w:val="20"/>
                  <w:szCs w:val="20"/>
                  <w:lang w:eastAsia="en-GB"/>
                </w:rPr>
                <w:t>after</w:t>
              </w:r>
              <w:r w:rsidR="0011704B">
                <w:rPr>
                  <w:rFonts w:ascii="Times New Roman" w:eastAsia="Times New Roman" w:hAnsi="Times New Roman" w:cs="Times New Roman"/>
                  <w:sz w:val="20"/>
                  <w:szCs w:val="20"/>
                  <w:lang w:eastAsia="en-GB"/>
                </w:rPr>
                <w:t xml:space="preserve"> </w:t>
              </w:r>
              <w:r w:rsidR="0011704B" w:rsidRPr="00E30054">
                <w:rPr>
                  <w:rFonts w:ascii="Times New Roman" w:eastAsia="Times New Roman" w:hAnsi="Times New Roman" w:cs="Times New Roman"/>
                  <w:sz w:val="20"/>
                  <w:szCs w:val="20"/>
                  <w:lang w:eastAsia="en-GB"/>
                </w:rPr>
                <w:t>diversification</w:t>
              </w:r>
            </w:ins>
          </w:p>
        </w:tc>
        <w:tc>
          <w:tcPr>
            <w:tcW w:w="4739" w:type="dxa"/>
            <w:tcBorders>
              <w:bottom w:val="single" w:sz="4" w:space="0" w:color="auto"/>
            </w:tcBorders>
          </w:tcPr>
          <w:p w:rsidR="00AC1228" w:rsidRPr="00E30054" w:rsidRDefault="00092E15" w:rsidP="0011704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Earthquake risk, taking into consideration the diversification effect given in C0200/R1</w:t>
            </w:r>
            <w:del w:id="313" w:author="Author">
              <w:r w:rsidRPr="00E30054" w:rsidDel="0011704B">
                <w:rPr>
                  <w:rFonts w:ascii="Times New Roman" w:eastAsia="Times New Roman" w:hAnsi="Times New Roman" w:cs="Times New Roman"/>
                  <w:sz w:val="20"/>
                  <w:szCs w:val="20"/>
                  <w:lang w:eastAsia="en-GB"/>
                </w:rPr>
                <w:delText>17</w:delText>
              </w:r>
            </w:del>
            <w:ins w:id="314" w:author="Author">
              <w:r w:rsidR="0011704B">
                <w:rPr>
                  <w:rFonts w:ascii="Times New Roman" w:eastAsia="Times New Roman" w:hAnsi="Times New Roman" w:cs="Times New Roman"/>
                  <w:sz w:val="20"/>
                  <w:szCs w:val="20"/>
                  <w:lang w:eastAsia="en-GB"/>
                </w:rPr>
                <w:t>24</w:t>
              </w:r>
            </w:ins>
            <w:r w:rsidRPr="00E30054">
              <w:rPr>
                <w:rFonts w:ascii="Times New Roman" w:eastAsia="Times New Roman" w:hAnsi="Times New Roman" w:cs="Times New Roman"/>
                <w:sz w:val="20"/>
                <w:szCs w:val="20"/>
                <w:lang w:eastAsia="en-GB"/>
              </w:rPr>
              <w:t>0</w:t>
            </w:r>
          </w:p>
        </w:tc>
      </w:tr>
      <w:tr w:rsidR="00092E15" w:rsidTr="00DA4989">
        <w:tc>
          <w:tcPr>
            <w:tcW w:w="9242" w:type="dxa"/>
            <w:gridSpan w:val="3"/>
            <w:tcBorders>
              <w:top w:val="single" w:sz="4" w:space="0" w:color="auto"/>
              <w:left w:val="nil"/>
              <w:bottom w:val="single" w:sz="4" w:space="0" w:color="auto"/>
              <w:right w:val="nil"/>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Flood</w:t>
            </w:r>
          </w:p>
        </w:tc>
      </w:tr>
      <w:tr w:rsidR="00092E15" w:rsidTr="009F11BB">
        <w:tc>
          <w:tcPr>
            <w:tcW w:w="1951" w:type="dxa"/>
            <w:tcBorders>
              <w:top w:val="single" w:sz="4" w:space="0" w:color="auto"/>
            </w:tcBorders>
          </w:tcPr>
          <w:p w:rsidR="00092E15" w:rsidRPr="00E30054" w:rsidDel="007A25E5" w:rsidRDefault="00092E15" w:rsidP="00310F34">
            <w:pPr>
              <w:rPr>
                <w:del w:id="315" w:author="Author"/>
                <w:rFonts w:ascii="Times New Roman" w:eastAsia="Times New Roman" w:hAnsi="Times New Roman" w:cs="Times New Roman"/>
                <w:sz w:val="20"/>
                <w:szCs w:val="20"/>
                <w:lang w:eastAsia="en-GB"/>
              </w:rPr>
            </w:pPr>
            <w:del w:id="316" w:author="Author">
              <w:r w:rsidRPr="00E30054" w:rsidDel="007A25E5">
                <w:rPr>
                  <w:rFonts w:ascii="Times New Roman" w:eastAsia="Times New Roman" w:hAnsi="Times New Roman" w:cs="Times New Roman"/>
                  <w:sz w:val="20"/>
                  <w:szCs w:val="20"/>
                  <w:lang w:eastAsia="en-GB"/>
                </w:rPr>
                <w:delText>C0210/R1200</w:delText>
              </w:r>
              <w:r w:rsidR="00DA4989" w:rsidDel="007A25E5">
                <w:rPr>
                  <w:rFonts w:ascii="Times New Roman" w:eastAsia="Times New Roman" w:hAnsi="Times New Roman" w:cs="Times New Roman"/>
                  <w:sz w:val="20"/>
                  <w:szCs w:val="20"/>
                  <w:lang w:eastAsia="en-GB"/>
                </w:rPr>
                <w:delText>-</w:delText>
              </w:r>
              <w:r w:rsidRPr="00E30054" w:rsidDel="007A25E5">
                <w:rPr>
                  <w:rFonts w:ascii="Times New Roman" w:eastAsia="Times New Roman" w:hAnsi="Times New Roman" w:cs="Times New Roman"/>
                  <w:sz w:val="20"/>
                  <w:szCs w:val="20"/>
                  <w:lang w:eastAsia="en-GB"/>
                </w:rPr>
                <w:delText>R1330</w:delText>
              </w:r>
            </w:del>
          </w:p>
          <w:p w:rsidR="00092E15" w:rsidRPr="00E30054" w:rsidRDefault="00092E15" w:rsidP="00310F34">
            <w:pPr>
              <w:rPr>
                <w:rFonts w:ascii="Times New Roman" w:eastAsia="Times New Roman" w:hAnsi="Times New Roman" w:cs="Times New Roman"/>
                <w:sz w:val="20"/>
                <w:szCs w:val="20"/>
                <w:lang w:eastAsia="en-GB"/>
              </w:rPr>
            </w:pPr>
            <w:del w:id="317" w:author="Author">
              <w:r w:rsidRPr="00F70FD8" w:rsidDel="007A25E5">
                <w:rPr>
                  <w:rFonts w:ascii="Times New Roman" w:eastAsia="Times New Roman" w:hAnsi="Times New Roman" w:cs="Times New Roman"/>
                  <w:sz w:val="20"/>
                  <w:szCs w:val="20"/>
                  <w:lang w:eastAsia="en-GB"/>
                </w:rPr>
                <w:delText>(</w:delText>
              </w:r>
              <w:r w:rsidR="00DA4989" w:rsidDel="007A25E5">
                <w:rPr>
                  <w:rFonts w:ascii="Times New Roman" w:eastAsia="Times New Roman" w:hAnsi="Times New Roman" w:cs="Times New Roman"/>
                  <w:sz w:val="20"/>
                  <w:szCs w:val="20"/>
                  <w:lang w:eastAsia="en-GB"/>
                </w:rPr>
                <w:delText>CA1-</w:delText>
              </w:r>
              <w:r w:rsidRPr="00E30054" w:rsidDel="007A25E5">
                <w:rPr>
                  <w:rFonts w:ascii="Times New Roman" w:eastAsia="Times New Roman" w:hAnsi="Times New Roman" w:cs="Times New Roman"/>
                  <w:sz w:val="20"/>
                  <w:szCs w:val="20"/>
                  <w:lang w:eastAsia="en-GB"/>
                </w:rPr>
                <w:delText>CA14</w:delText>
              </w:r>
              <w:r w:rsidRPr="00F70FD8" w:rsidDel="007A25E5">
                <w:rPr>
                  <w:rFonts w:ascii="Times New Roman" w:eastAsia="Times New Roman" w:hAnsi="Times New Roman" w:cs="Times New Roman"/>
                  <w:sz w:val="20"/>
                  <w:szCs w:val="20"/>
                  <w:lang w:eastAsia="en-GB"/>
                </w:rPr>
                <w:delText>)</w:delText>
              </w:r>
            </w:del>
          </w:p>
        </w:tc>
        <w:tc>
          <w:tcPr>
            <w:tcW w:w="2552" w:type="dxa"/>
            <w:tcBorders>
              <w:top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del w:id="318" w:author="Author">
              <w:r w:rsidRPr="00E30054" w:rsidDel="007A25E5">
                <w:rPr>
                  <w:rFonts w:ascii="Times New Roman" w:eastAsia="Times New Roman" w:hAnsi="Times New Roman" w:cs="Times New Roman"/>
                  <w:sz w:val="20"/>
                  <w:szCs w:val="20"/>
                  <w:lang w:eastAsia="en-GB"/>
                </w:rPr>
                <w:delText>Estimation of the gross premium to be earned – EEA Region</w:delText>
              </w:r>
            </w:del>
          </w:p>
        </w:tc>
        <w:tc>
          <w:tcPr>
            <w:tcW w:w="4739" w:type="dxa"/>
            <w:tcBorders>
              <w:top w:val="single" w:sz="4" w:space="0" w:color="auto"/>
            </w:tcBorders>
          </w:tcPr>
          <w:p w:rsidR="00092E15" w:rsidRPr="00E30054" w:rsidDel="007A25E5" w:rsidRDefault="00092E15" w:rsidP="00310F34">
            <w:pPr>
              <w:rPr>
                <w:del w:id="319" w:author="Author"/>
                <w:rFonts w:ascii="Times New Roman" w:eastAsia="Times New Roman" w:hAnsi="Times New Roman" w:cs="Times New Roman"/>
                <w:sz w:val="20"/>
                <w:szCs w:val="20"/>
                <w:lang w:eastAsia="en-GB"/>
              </w:rPr>
            </w:pPr>
            <w:del w:id="320" w:author="Author">
              <w:r w:rsidRPr="00E30054" w:rsidDel="007A25E5">
                <w:rPr>
                  <w:rFonts w:ascii="Times New Roman" w:eastAsia="Times New Roman" w:hAnsi="Times New Roman" w:cs="Times New Roman"/>
                  <w:sz w:val="20"/>
                  <w:szCs w:val="20"/>
                  <w:lang w:eastAsia="en-GB"/>
                </w:rPr>
                <w:delText xml:space="preserve">An estimate of the premiums to be earned, by the insurance or reinsurance </w:delText>
              </w:r>
              <w:r w:rsidR="00DB72E9" w:rsidDel="007A25E5">
                <w:rPr>
                  <w:rFonts w:ascii="Times New Roman" w:eastAsia="Times New Roman" w:hAnsi="Times New Roman" w:cs="Times New Roman"/>
                  <w:sz w:val="20"/>
                  <w:szCs w:val="20"/>
                  <w:lang w:eastAsia="en-GB"/>
                </w:rPr>
                <w:delText>group</w:delText>
              </w:r>
              <w:r w:rsidRPr="00E30054" w:rsidDel="007A25E5">
                <w:rPr>
                  <w:rFonts w:ascii="Times New Roman" w:eastAsia="Times New Roman" w:hAnsi="Times New Roman" w:cs="Times New Roman"/>
                  <w:sz w:val="20"/>
                  <w:szCs w:val="20"/>
                  <w:lang w:eastAsia="en-GB"/>
                </w:rPr>
                <w:delText>, during the following year in relation to each of the 14 EEA regions, for the contract in relation to the obligations of lines of business :</w:delText>
              </w:r>
            </w:del>
          </w:p>
          <w:p w:rsidR="00092E15" w:rsidRPr="00E30054" w:rsidDel="007A25E5" w:rsidRDefault="00DA4989" w:rsidP="00DA4989">
            <w:pPr>
              <w:rPr>
                <w:del w:id="321" w:author="Author"/>
                <w:rFonts w:ascii="Times New Roman" w:eastAsia="Times New Roman" w:hAnsi="Times New Roman" w:cs="Times New Roman"/>
                <w:sz w:val="20"/>
                <w:szCs w:val="20"/>
                <w:lang w:eastAsia="en-GB"/>
              </w:rPr>
            </w:pPr>
            <w:del w:id="322" w:author="Author">
              <w:r w:rsidDel="007A25E5">
                <w:rPr>
                  <w:rFonts w:ascii="Times New Roman" w:eastAsia="Times New Roman" w:hAnsi="Times New Roman" w:cs="Times New Roman"/>
                  <w:sz w:val="20"/>
                  <w:szCs w:val="20"/>
                  <w:lang w:eastAsia="en-GB"/>
                </w:rPr>
                <w:delText xml:space="preserve">- </w:delText>
              </w:r>
              <w:r w:rsidR="00092E15" w:rsidRPr="00E30054" w:rsidDel="007A25E5">
                <w:rPr>
                  <w:rFonts w:ascii="Times New Roman" w:eastAsia="Times New Roman" w:hAnsi="Times New Roman" w:cs="Times New Roman"/>
                  <w:sz w:val="20"/>
                  <w:szCs w:val="20"/>
                  <w:lang w:eastAsia="en-GB"/>
                </w:rPr>
                <w:delText>Fire and other damage, including the proportional reinsurance obligations;</w:delText>
              </w:r>
            </w:del>
          </w:p>
          <w:p w:rsidR="00092E15" w:rsidRPr="00E30054" w:rsidDel="007A25E5" w:rsidRDefault="00DA4989" w:rsidP="00DA4989">
            <w:pPr>
              <w:rPr>
                <w:del w:id="323" w:author="Author"/>
                <w:rFonts w:ascii="Times New Roman" w:eastAsia="Times New Roman" w:hAnsi="Times New Roman" w:cs="Times New Roman"/>
                <w:sz w:val="20"/>
                <w:szCs w:val="20"/>
                <w:lang w:eastAsia="en-GB"/>
              </w:rPr>
            </w:pPr>
            <w:del w:id="324" w:author="Author">
              <w:r w:rsidDel="007A25E5">
                <w:rPr>
                  <w:rFonts w:ascii="Times New Roman" w:eastAsia="Times New Roman" w:hAnsi="Times New Roman" w:cs="Times New Roman"/>
                  <w:sz w:val="20"/>
                  <w:szCs w:val="20"/>
                  <w:lang w:eastAsia="en-GB"/>
                </w:rPr>
                <w:delText xml:space="preserve">- </w:delText>
              </w:r>
              <w:r w:rsidR="00092E15" w:rsidRPr="00E30054" w:rsidDel="007A25E5">
                <w:rPr>
                  <w:rFonts w:ascii="Times New Roman" w:eastAsia="Times New Roman" w:hAnsi="Times New Roman" w:cs="Times New Roman"/>
                  <w:sz w:val="20"/>
                  <w:szCs w:val="20"/>
                  <w:lang w:eastAsia="en-GB"/>
                </w:rPr>
                <w:delText>Marine, aviation and transport insurance, including the proportional reinsurance obligations;</w:delText>
              </w:r>
            </w:del>
          </w:p>
          <w:p w:rsidR="00DA4989" w:rsidRPr="00E30054" w:rsidRDefault="00DA4989" w:rsidP="00DA4989">
            <w:pPr>
              <w:rPr>
                <w:rFonts w:ascii="Times New Roman" w:eastAsia="Times New Roman" w:hAnsi="Times New Roman" w:cs="Times New Roman"/>
                <w:sz w:val="20"/>
                <w:szCs w:val="20"/>
                <w:lang w:eastAsia="en-GB"/>
              </w:rPr>
            </w:pPr>
            <w:del w:id="325" w:author="Author">
              <w:r w:rsidDel="007A25E5">
                <w:rPr>
                  <w:rFonts w:ascii="Times New Roman" w:eastAsia="Times New Roman" w:hAnsi="Times New Roman" w:cs="Times New Roman"/>
                  <w:sz w:val="20"/>
                  <w:szCs w:val="20"/>
                  <w:lang w:eastAsia="en-GB"/>
                </w:rPr>
                <w:delText xml:space="preserve">- </w:delText>
              </w:r>
              <w:r w:rsidR="00092E15" w:rsidRPr="00E30054" w:rsidDel="007A25E5">
                <w:rPr>
                  <w:rFonts w:ascii="Times New Roman" w:eastAsia="Times New Roman" w:hAnsi="Times New Roman" w:cs="Times New Roman"/>
                  <w:sz w:val="20"/>
                  <w:szCs w:val="20"/>
                  <w:lang w:eastAsia="en-GB"/>
                </w:rPr>
                <w:delText>Other motor insurance, including the proportional reinsurance obligations.</w:delText>
              </w:r>
            </w:del>
          </w:p>
        </w:tc>
      </w:tr>
      <w:tr w:rsidR="00092E15" w:rsidTr="009F11BB">
        <w:tc>
          <w:tcPr>
            <w:tcW w:w="1951" w:type="dxa"/>
          </w:tcPr>
          <w:p w:rsidR="00092E15" w:rsidRPr="00E30054" w:rsidDel="007A25E5" w:rsidRDefault="00092E15" w:rsidP="00310F34">
            <w:pPr>
              <w:rPr>
                <w:del w:id="326" w:author="Author"/>
                <w:rFonts w:ascii="Times New Roman" w:eastAsia="Times New Roman" w:hAnsi="Times New Roman" w:cs="Times New Roman"/>
                <w:sz w:val="20"/>
                <w:szCs w:val="20"/>
                <w:lang w:eastAsia="en-GB"/>
              </w:rPr>
            </w:pPr>
            <w:del w:id="327" w:author="Author">
              <w:r w:rsidRPr="00E30054" w:rsidDel="007A25E5">
                <w:rPr>
                  <w:rFonts w:ascii="Times New Roman" w:eastAsia="Times New Roman" w:hAnsi="Times New Roman" w:cs="Times New Roman"/>
                  <w:sz w:val="20"/>
                  <w:szCs w:val="20"/>
                  <w:lang w:eastAsia="en-GB"/>
                </w:rPr>
                <w:delText>C0210/R1340</w:delText>
              </w:r>
            </w:del>
          </w:p>
          <w:p w:rsidR="00092E15" w:rsidRPr="00E30054" w:rsidRDefault="00092E15" w:rsidP="00310F34">
            <w:pPr>
              <w:rPr>
                <w:rFonts w:ascii="Times New Roman" w:eastAsia="Times New Roman" w:hAnsi="Times New Roman" w:cs="Times New Roman"/>
                <w:sz w:val="20"/>
                <w:szCs w:val="20"/>
                <w:lang w:eastAsia="en-GB"/>
              </w:rPr>
            </w:pPr>
            <w:del w:id="328" w:author="Author">
              <w:r w:rsidRPr="00F70FD8" w:rsidDel="007A25E5">
                <w:rPr>
                  <w:rFonts w:ascii="Times New Roman" w:eastAsia="Times New Roman" w:hAnsi="Times New Roman" w:cs="Times New Roman"/>
                  <w:sz w:val="20"/>
                  <w:szCs w:val="20"/>
                  <w:lang w:eastAsia="en-GB"/>
                </w:rPr>
                <w:delText>(</w:delText>
              </w:r>
              <w:r w:rsidRPr="00E30054" w:rsidDel="007A25E5">
                <w:rPr>
                  <w:rFonts w:ascii="Times New Roman" w:eastAsia="Times New Roman" w:hAnsi="Times New Roman" w:cs="Times New Roman"/>
                  <w:sz w:val="20"/>
                  <w:szCs w:val="20"/>
                  <w:lang w:eastAsia="en-GB"/>
                </w:rPr>
                <w:delText>CA15</w:delText>
              </w:r>
              <w:r w:rsidRPr="00F70FD8" w:rsidDel="007A25E5">
                <w:rPr>
                  <w:rFonts w:ascii="Times New Roman" w:eastAsia="Times New Roman" w:hAnsi="Times New Roman" w:cs="Times New Roman"/>
                  <w:sz w:val="20"/>
                  <w:szCs w:val="20"/>
                  <w:lang w:eastAsia="en-GB"/>
                </w:rPr>
                <w:delText>)</w:delText>
              </w:r>
            </w:del>
          </w:p>
        </w:tc>
        <w:tc>
          <w:tcPr>
            <w:tcW w:w="2552" w:type="dxa"/>
          </w:tcPr>
          <w:p w:rsidR="00092E15" w:rsidRPr="00E30054" w:rsidRDefault="00092E15" w:rsidP="00310F34">
            <w:pPr>
              <w:rPr>
                <w:rFonts w:ascii="Times New Roman" w:eastAsia="Times New Roman" w:hAnsi="Times New Roman" w:cs="Times New Roman"/>
                <w:sz w:val="20"/>
                <w:szCs w:val="20"/>
                <w:lang w:eastAsia="en-GB"/>
              </w:rPr>
            </w:pPr>
            <w:del w:id="329" w:author="Author">
              <w:r w:rsidRPr="00E30054" w:rsidDel="007A25E5">
                <w:rPr>
                  <w:rFonts w:ascii="Times New Roman" w:eastAsia="Times New Roman" w:hAnsi="Times New Roman" w:cs="Times New Roman"/>
                  <w:sz w:val="20"/>
                  <w:szCs w:val="20"/>
                  <w:lang w:eastAsia="en-GB"/>
                </w:rPr>
                <w:delText>Estimation of the gross premium to be earned – Total Flood EEA Regions before diversification</w:delText>
              </w:r>
            </w:del>
          </w:p>
        </w:tc>
        <w:tc>
          <w:tcPr>
            <w:tcW w:w="4739" w:type="dxa"/>
          </w:tcPr>
          <w:p w:rsidR="00DA4989" w:rsidDel="007A25E5" w:rsidRDefault="00DA4989" w:rsidP="00DA4989">
            <w:pPr>
              <w:rPr>
                <w:del w:id="330" w:author="Author"/>
                <w:rFonts w:ascii="Times New Roman" w:eastAsia="Times New Roman" w:hAnsi="Times New Roman" w:cs="Times New Roman"/>
                <w:sz w:val="20"/>
                <w:szCs w:val="20"/>
                <w:lang w:eastAsia="en-GB"/>
              </w:rPr>
            </w:pPr>
            <w:del w:id="331" w:author="Author">
              <w:r w:rsidDel="007A25E5">
                <w:rPr>
                  <w:rFonts w:ascii="Times New Roman" w:eastAsia="Times New Roman" w:hAnsi="Times New Roman" w:cs="Times New Roman"/>
                  <w:sz w:val="20"/>
                  <w:szCs w:val="20"/>
                  <w:lang w:eastAsia="en-GB"/>
                </w:rPr>
                <w:delText xml:space="preserve">Total of the </w:delText>
              </w:r>
              <w:r w:rsidRPr="00E30054" w:rsidDel="007A25E5">
                <w:rPr>
                  <w:rFonts w:ascii="Times New Roman" w:eastAsia="Times New Roman" w:hAnsi="Times New Roman" w:cs="Times New Roman"/>
                  <w:sz w:val="20"/>
                  <w:szCs w:val="20"/>
                  <w:lang w:eastAsia="en-GB"/>
                </w:rPr>
                <w:delText xml:space="preserve">estimate of the premiums to be earned, by the insurance or reinsurance </w:delText>
              </w:r>
              <w:r w:rsidR="00DB72E9" w:rsidDel="007A25E5">
                <w:rPr>
                  <w:rFonts w:ascii="Times New Roman" w:eastAsia="Times New Roman" w:hAnsi="Times New Roman" w:cs="Times New Roman"/>
                  <w:sz w:val="20"/>
                  <w:szCs w:val="20"/>
                  <w:lang w:eastAsia="en-GB"/>
                </w:rPr>
                <w:delText>group</w:delText>
              </w:r>
              <w:r w:rsidRPr="00E30054" w:rsidDel="007A25E5">
                <w:rPr>
                  <w:rFonts w:ascii="Times New Roman" w:eastAsia="Times New Roman" w:hAnsi="Times New Roman" w:cs="Times New Roman"/>
                  <w:sz w:val="20"/>
                  <w:szCs w:val="20"/>
                  <w:lang w:eastAsia="en-GB"/>
                </w:rPr>
                <w:delText xml:space="preserve">, during the following year </w:delText>
              </w:r>
              <w:r w:rsidDel="007A25E5">
                <w:rPr>
                  <w:rFonts w:ascii="Times New Roman" w:eastAsia="Times New Roman" w:hAnsi="Times New Roman" w:cs="Times New Roman"/>
                  <w:sz w:val="20"/>
                  <w:szCs w:val="20"/>
                  <w:lang w:eastAsia="en-GB"/>
                </w:rPr>
                <w:delText>for</w:delText>
              </w:r>
              <w:r w:rsidRPr="00E30054" w:rsidDel="007A25E5">
                <w:rPr>
                  <w:rFonts w:ascii="Times New Roman" w:eastAsia="Times New Roman" w:hAnsi="Times New Roman" w:cs="Times New Roman"/>
                  <w:sz w:val="20"/>
                  <w:szCs w:val="20"/>
                  <w:lang w:eastAsia="en-GB"/>
                </w:rPr>
                <w:delText xml:space="preserve"> the </w:delText>
              </w:r>
              <w:r w:rsidDel="007A25E5">
                <w:rPr>
                  <w:rFonts w:ascii="Times New Roman" w:eastAsia="Times New Roman" w:hAnsi="Times New Roman" w:cs="Times New Roman"/>
                  <w:sz w:val="20"/>
                  <w:szCs w:val="20"/>
                  <w:lang w:eastAsia="en-GB"/>
                </w:rPr>
                <w:delText>14</w:delText>
              </w:r>
              <w:r w:rsidRPr="00E30054" w:rsidDel="007A25E5">
                <w:rPr>
                  <w:rFonts w:ascii="Times New Roman" w:eastAsia="Times New Roman" w:hAnsi="Times New Roman" w:cs="Times New Roman"/>
                  <w:sz w:val="20"/>
                  <w:szCs w:val="20"/>
                  <w:lang w:eastAsia="en-GB"/>
                </w:rPr>
                <w:delText xml:space="preserve"> EEA regions</w:delText>
              </w:r>
              <w:r w:rsidDel="007A25E5">
                <w:rPr>
                  <w:rFonts w:ascii="Times New Roman" w:eastAsia="Times New Roman" w:hAnsi="Times New Roman" w:cs="Times New Roman"/>
                  <w:sz w:val="20"/>
                  <w:szCs w:val="20"/>
                  <w:lang w:eastAsia="en-GB"/>
                </w:rPr>
                <w:delText>.</w:delText>
              </w:r>
            </w:del>
          </w:p>
          <w:p w:rsidR="00092E15" w:rsidRPr="00E30054" w:rsidRDefault="00092E15" w:rsidP="00310F34">
            <w:pPr>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C0210/R1</w:t>
            </w:r>
            <w:del w:id="332" w:author="Author">
              <w:r w:rsidRPr="00E30054" w:rsidDel="007A25E5">
                <w:rPr>
                  <w:rFonts w:ascii="Times New Roman" w:eastAsia="Times New Roman" w:hAnsi="Times New Roman" w:cs="Times New Roman"/>
                  <w:sz w:val="20"/>
                  <w:szCs w:val="20"/>
                  <w:lang w:eastAsia="en-GB"/>
                </w:rPr>
                <w:delText>35</w:delText>
              </w:r>
            </w:del>
            <w:ins w:id="333" w:author="Author">
              <w:r w:rsidR="007A25E5">
                <w:rPr>
                  <w:rFonts w:ascii="Times New Roman" w:eastAsia="Times New Roman" w:hAnsi="Times New Roman" w:cs="Times New Roman"/>
                  <w:sz w:val="20"/>
                  <w:szCs w:val="20"/>
                  <w:lang w:eastAsia="en-GB"/>
                </w:rPr>
                <w:t>41</w:t>
              </w:r>
            </w:ins>
            <w:r w:rsidRPr="00E30054">
              <w:rPr>
                <w:rFonts w:ascii="Times New Roman" w:eastAsia="Times New Roman" w:hAnsi="Times New Roman" w:cs="Times New Roman"/>
                <w:sz w:val="20"/>
                <w:szCs w:val="20"/>
                <w:lang w:eastAsia="en-GB"/>
              </w:rPr>
              <w:t>0</w:t>
            </w:r>
            <w:r w:rsidR="00DA498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334" w:author="Author">
              <w:r w:rsidRPr="00E30054" w:rsidDel="007A25E5">
                <w:rPr>
                  <w:rFonts w:ascii="Times New Roman" w:eastAsia="Times New Roman" w:hAnsi="Times New Roman" w:cs="Times New Roman"/>
                  <w:sz w:val="20"/>
                  <w:szCs w:val="20"/>
                  <w:lang w:eastAsia="en-GB"/>
                </w:rPr>
                <w:delText>4</w:delText>
              </w:r>
            </w:del>
            <w:ins w:id="335" w:author="Author">
              <w:r w:rsidR="007A25E5">
                <w:rPr>
                  <w:rFonts w:ascii="Times New Roman" w:eastAsia="Times New Roman" w:hAnsi="Times New Roman" w:cs="Times New Roman"/>
                  <w:sz w:val="20"/>
                  <w:szCs w:val="20"/>
                  <w:lang w:eastAsia="en-GB"/>
                </w:rPr>
                <w:t>5</w:t>
              </w:r>
            </w:ins>
            <w:r w:rsidRPr="00E30054">
              <w:rPr>
                <w:rFonts w:ascii="Times New Roman" w:eastAsia="Times New Roman" w:hAnsi="Times New Roman" w:cs="Times New Roman"/>
                <w:sz w:val="20"/>
                <w:szCs w:val="20"/>
                <w:lang w:eastAsia="en-GB"/>
              </w:rPr>
              <w:t>80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A4989">
              <w:rPr>
                <w:rFonts w:ascii="Times New Roman" w:eastAsia="Times New Roman" w:hAnsi="Times New Roman" w:cs="Times New Roman"/>
                <w:sz w:val="20"/>
                <w:szCs w:val="20"/>
                <w:lang w:eastAsia="en-GB"/>
              </w:rPr>
              <w:t>CA16-</w:t>
            </w:r>
            <w:r w:rsidRPr="00E30054">
              <w:rPr>
                <w:rFonts w:ascii="Times New Roman" w:eastAsia="Times New Roman" w:hAnsi="Times New Roman" w:cs="Times New Roman"/>
                <w:sz w:val="20"/>
                <w:szCs w:val="20"/>
                <w:lang w:eastAsia="en-GB"/>
              </w:rPr>
              <w:t>CA29</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w:t>
            </w:r>
            <w:ins w:id="336" w:author="Author">
              <w:r w:rsidR="007A25E5">
                <w:rPr>
                  <w:rFonts w:ascii="Times New Roman" w:eastAsia="Times New Roman" w:hAnsi="Times New Roman" w:cs="Times New Roman"/>
                  <w:sz w:val="20"/>
                  <w:szCs w:val="20"/>
                  <w:lang w:eastAsia="en-GB"/>
                </w:rPr>
                <w:t>s</w:t>
              </w:r>
            </w:ins>
            <w:r w:rsidRPr="00E30054">
              <w:rPr>
                <w:rFonts w:ascii="Times New Roman" w:eastAsia="Times New Roman" w:hAnsi="Times New Roman" w:cs="Times New Roman"/>
                <w:sz w:val="20"/>
                <w:szCs w:val="20"/>
                <w:lang w:eastAsia="en-GB"/>
              </w:rPr>
              <w:t xml:space="preserve"> to be earned – Other Regions</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following year in relation to each of the 14 regions other than the EEA Regions</w:t>
            </w:r>
            <w:ins w:id="337" w:author="Author">
              <w:r w:rsidR="007A25E5">
                <w:rPr>
                  <w:rFonts w:ascii="Times New Roman" w:eastAsia="Times New Roman" w:hAnsi="Times New Roman" w:cs="Times New Roman"/>
                  <w:sz w:val="20"/>
                  <w:szCs w:val="20"/>
                  <w:lang w:eastAsia="en-GB"/>
                </w:rPr>
                <w:t>(</w:t>
              </w:r>
              <w:r w:rsidR="007A25E5" w:rsidRPr="00956369">
                <w:rPr>
                  <w:rFonts w:ascii="Times New Roman" w:eastAsia="Times New Roman" w:hAnsi="Times New Roman" w:cs="Times New Roman"/>
                  <w:sz w:val="20"/>
                  <w:szCs w:val="20"/>
                  <w:lang w:eastAsia="en-GB"/>
                </w:rPr>
                <w:t>include regions as specified in Annex III, except the ones specified in Annex V or in Annex XIII</w:t>
              </w:r>
              <w:r w:rsidR="007A25E5">
                <w:rPr>
                  <w:rFonts w:ascii="Times New Roman" w:eastAsia="Times New Roman" w:hAnsi="Times New Roman" w:cs="Times New Roman"/>
                  <w:sz w:val="20"/>
                  <w:szCs w:val="20"/>
                  <w:lang w:eastAsia="en-GB"/>
                </w:rPr>
                <w:t xml:space="preserve"> of Delegated Regulation </w:t>
              </w:r>
              <w:r w:rsidR="00FC7A9C">
                <w:rPr>
                  <w:rFonts w:ascii="Times New Roman" w:eastAsia="Times New Roman" w:hAnsi="Times New Roman" w:cs="Times New Roman"/>
                  <w:sz w:val="20"/>
                  <w:szCs w:val="20"/>
                  <w:lang w:eastAsia="en-GB"/>
                </w:rPr>
                <w:t xml:space="preserve">(EU) </w:t>
              </w:r>
              <w:r w:rsidR="007A25E5">
                <w:rPr>
                  <w:rFonts w:ascii="Times New Roman" w:eastAsia="Times New Roman" w:hAnsi="Times New Roman" w:cs="Times New Roman"/>
                  <w:sz w:val="20"/>
                  <w:szCs w:val="20"/>
                  <w:lang w:eastAsia="en-GB"/>
                </w:rPr>
                <w:t>2015/35)</w:t>
              </w:r>
            </w:ins>
            <w:r w:rsidRPr="00E30054">
              <w:rPr>
                <w:rFonts w:ascii="Times New Roman" w:eastAsia="Times New Roman" w:hAnsi="Times New Roman" w:cs="Times New Roman"/>
                <w:sz w:val="20"/>
                <w:szCs w:val="20"/>
                <w:lang w:eastAsia="en-GB"/>
              </w:rPr>
              <w:t>, for the contract in relation to the o</w:t>
            </w:r>
            <w:r w:rsidR="00DA4989">
              <w:rPr>
                <w:rFonts w:ascii="Times New Roman" w:eastAsia="Times New Roman" w:hAnsi="Times New Roman" w:cs="Times New Roman"/>
                <w:sz w:val="20"/>
                <w:szCs w:val="20"/>
                <w:lang w:eastAsia="en-GB"/>
              </w:rPr>
              <w:t>bligations of lines of business</w:t>
            </w:r>
            <w:r w:rsidRPr="00E30054">
              <w:rPr>
                <w:rFonts w:ascii="Times New Roman" w:eastAsia="Times New Roman" w:hAnsi="Times New Roman" w:cs="Times New Roman"/>
                <w:sz w:val="20"/>
                <w:szCs w:val="20"/>
                <w:lang w:eastAsia="en-GB"/>
              </w:rPr>
              <w:t>:</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w:t>
            </w:r>
            <w:ins w:id="338" w:author="Author">
              <w:r w:rsidR="007A25E5">
                <w:rPr>
                  <w:rFonts w:ascii="Times New Roman" w:eastAsia="Times New Roman" w:hAnsi="Times New Roman" w:cs="Times New Roman"/>
                  <w:sz w:val="20"/>
                  <w:szCs w:val="20"/>
                  <w:lang w:eastAsia="en-GB"/>
                </w:rPr>
                <w:t xml:space="preserve"> covering flood risk</w:t>
              </w:r>
            </w:ins>
            <w:r w:rsidR="00092E15" w:rsidRPr="00E30054">
              <w:rPr>
                <w:rFonts w:ascii="Times New Roman" w:eastAsia="Times New Roman" w:hAnsi="Times New Roman" w:cs="Times New Roman"/>
                <w:sz w:val="20"/>
                <w:szCs w:val="20"/>
                <w:lang w:eastAsia="en-GB"/>
              </w:rPr>
              <w:t>, including the proportional reinsurance obligations;</w:t>
            </w:r>
          </w:p>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w:t>
            </w:r>
            <w:ins w:id="339" w:author="Author">
              <w:r w:rsidR="007A25E5">
                <w:rPr>
                  <w:rFonts w:ascii="Times New Roman" w:eastAsia="Times New Roman" w:hAnsi="Times New Roman" w:cs="Times New Roman"/>
                  <w:sz w:val="20"/>
                  <w:szCs w:val="20"/>
                  <w:lang w:eastAsia="en-GB"/>
                </w:rPr>
                <w:t xml:space="preserve"> covering </w:t>
              </w:r>
              <w:r w:rsidR="007A25E5" w:rsidRPr="007E6797">
                <w:rPr>
                  <w:rFonts w:ascii="Times New Roman" w:eastAsia="Times New Roman" w:hAnsi="Times New Roman" w:cs="Times New Roman"/>
                  <w:sz w:val="20"/>
                  <w:szCs w:val="20"/>
                  <w:lang w:eastAsia="en-GB"/>
                </w:rPr>
                <w:t>onshore property damage by flood</w:t>
              </w:r>
            </w:ins>
            <w:r w:rsidR="00092E15" w:rsidRPr="00E30054">
              <w:rPr>
                <w:rFonts w:ascii="Times New Roman" w:eastAsia="Times New Roman" w:hAnsi="Times New Roman" w:cs="Times New Roman"/>
                <w:sz w:val="20"/>
                <w:szCs w:val="20"/>
                <w:lang w:eastAsia="en-GB"/>
              </w:rPr>
              <w:t>, including the proportional reinsurance obligations;</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 xml:space="preserve">Other motor insurance, including the proportional reinsurance obligations.  </w:t>
            </w:r>
          </w:p>
          <w:p w:rsidR="00DA4989" w:rsidRDefault="00DA4989" w:rsidP="00310F34">
            <w:pPr>
              <w:rPr>
                <w:rFonts w:ascii="Times New Roman" w:eastAsia="Times New Roman" w:hAnsi="Times New Roman" w:cs="Times New Roman"/>
                <w:sz w:val="20"/>
                <w:szCs w:val="20"/>
                <w:lang w:eastAsia="en-GB"/>
              </w:rPr>
            </w:pPr>
          </w:p>
          <w:p w:rsidR="00092E15" w:rsidRPr="00E30054" w:rsidRDefault="00092E15"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w:t>
            </w:r>
            <w:r w:rsidR="009F11BB">
              <w:rPr>
                <w:rFonts w:ascii="Times New Roman" w:eastAsia="Times New Roman" w:hAnsi="Times New Roman" w:cs="Times New Roman"/>
                <w:sz w:val="20"/>
                <w:szCs w:val="20"/>
                <w:lang w:eastAsia="en-GB"/>
              </w:rPr>
              <w:t>iums for reinsurance contracts.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w:t>
            </w:r>
            <w:del w:id="340" w:author="Author">
              <w:r w:rsidRPr="00E30054" w:rsidDel="007A25E5">
                <w:rPr>
                  <w:rFonts w:ascii="Times New Roman" w:eastAsia="Times New Roman" w:hAnsi="Times New Roman" w:cs="Times New Roman"/>
                  <w:sz w:val="20"/>
                  <w:szCs w:val="20"/>
                  <w:lang w:eastAsia="en-GB"/>
                </w:rPr>
                <w:delText>R1490</w:delText>
              </w:r>
            </w:del>
            <w:ins w:id="341" w:author="Author">
              <w:r w:rsidR="007A25E5" w:rsidRPr="00E30054">
                <w:rPr>
                  <w:rFonts w:ascii="Times New Roman" w:eastAsia="Times New Roman" w:hAnsi="Times New Roman" w:cs="Times New Roman"/>
                  <w:sz w:val="20"/>
                  <w:szCs w:val="20"/>
                  <w:lang w:eastAsia="en-GB"/>
                </w:rPr>
                <w:t>R1</w:t>
              </w:r>
              <w:r w:rsidR="007A25E5">
                <w:rPr>
                  <w:rFonts w:ascii="Times New Roman" w:eastAsia="Times New Roman" w:hAnsi="Times New Roman" w:cs="Times New Roman"/>
                  <w:sz w:val="20"/>
                  <w:szCs w:val="20"/>
                  <w:lang w:eastAsia="en-GB"/>
                </w:rPr>
                <w:t>5</w:t>
              </w:r>
              <w:r w:rsidR="007A25E5" w:rsidRPr="00E30054">
                <w:rPr>
                  <w:rFonts w:ascii="Times New Roman" w:eastAsia="Times New Roman" w:hAnsi="Times New Roman" w:cs="Times New Roman"/>
                  <w:sz w:val="20"/>
                  <w:szCs w:val="20"/>
                  <w:lang w:eastAsia="en-GB"/>
                </w:rPr>
                <w:t>90</w:t>
              </w:r>
            </w:ins>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CA30</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Flood Other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other</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9F11BB">
        <w:tc>
          <w:tcPr>
            <w:tcW w:w="1951" w:type="dxa"/>
          </w:tcPr>
          <w:p w:rsidR="00092E15" w:rsidRPr="00E30054" w:rsidDel="00020F4A" w:rsidRDefault="00092E15" w:rsidP="00310F34">
            <w:pPr>
              <w:rPr>
                <w:del w:id="342" w:author="Author"/>
                <w:rFonts w:ascii="Times New Roman" w:eastAsia="Times New Roman" w:hAnsi="Times New Roman" w:cs="Times New Roman"/>
                <w:sz w:val="20"/>
                <w:szCs w:val="20"/>
                <w:lang w:eastAsia="en-GB"/>
              </w:rPr>
            </w:pPr>
            <w:del w:id="343" w:author="Author">
              <w:r w:rsidRPr="00E30054" w:rsidDel="00020F4A">
                <w:rPr>
                  <w:rFonts w:ascii="Times New Roman" w:eastAsia="Times New Roman" w:hAnsi="Times New Roman" w:cs="Times New Roman"/>
                  <w:sz w:val="20"/>
                  <w:szCs w:val="20"/>
                  <w:lang w:eastAsia="en-GB"/>
                </w:rPr>
                <w:delText>C0210/R1500</w:delText>
              </w:r>
            </w:del>
          </w:p>
          <w:p w:rsidR="00092E15" w:rsidRPr="00E30054" w:rsidRDefault="00092E15" w:rsidP="00310F34">
            <w:pPr>
              <w:rPr>
                <w:rFonts w:ascii="Times New Roman" w:eastAsia="Times New Roman" w:hAnsi="Times New Roman" w:cs="Times New Roman"/>
                <w:sz w:val="20"/>
                <w:szCs w:val="20"/>
                <w:lang w:eastAsia="en-GB"/>
              </w:rPr>
            </w:pPr>
            <w:del w:id="344" w:author="Author">
              <w:r w:rsidRPr="00F70FD8" w:rsidDel="00020F4A">
                <w:rPr>
                  <w:rFonts w:ascii="Times New Roman" w:eastAsia="Times New Roman" w:hAnsi="Times New Roman" w:cs="Times New Roman"/>
                  <w:sz w:val="20"/>
                  <w:szCs w:val="20"/>
                  <w:lang w:eastAsia="en-GB"/>
                </w:rPr>
                <w:delText>(</w:delText>
              </w:r>
              <w:r w:rsidRPr="00E30054" w:rsidDel="00020F4A">
                <w:rPr>
                  <w:rFonts w:ascii="Times New Roman" w:eastAsia="Times New Roman" w:hAnsi="Times New Roman" w:cs="Times New Roman"/>
                  <w:sz w:val="20"/>
                  <w:szCs w:val="20"/>
                  <w:lang w:eastAsia="en-GB"/>
                </w:rPr>
                <w:delText>CA31</w:delText>
              </w:r>
              <w:r w:rsidRPr="00F70FD8" w:rsidDel="00020F4A">
                <w:rPr>
                  <w:rFonts w:ascii="Times New Roman" w:eastAsia="Times New Roman" w:hAnsi="Times New Roman" w:cs="Times New Roman"/>
                  <w:sz w:val="20"/>
                  <w:szCs w:val="20"/>
                  <w:lang w:eastAsia="en-GB"/>
                </w:rPr>
                <w:delText>)</w:delText>
              </w:r>
            </w:del>
          </w:p>
        </w:tc>
        <w:tc>
          <w:tcPr>
            <w:tcW w:w="2552" w:type="dxa"/>
          </w:tcPr>
          <w:p w:rsidR="00092E15" w:rsidRPr="00E30054" w:rsidRDefault="00092E15" w:rsidP="00310F34">
            <w:pPr>
              <w:rPr>
                <w:rFonts w:ascii="Times New Roman" w:eastAsia="Times New Roman" w:hAnsi="Times New Roman" w:cs="Times New Roman"/>
                <w:sz w:val="20"/>
                <w:szCs w:val="20"/>
                <w:lang w:eastAsia="en-GB"/>
              </w:rPr>
            </w:pPr>
            <w:del w:id="345" w:author="Author">
              <w:r w:rsidRPr="00E30054" w:rsidDel="00020F4A">
                <w:rPr>
                  <w:rFonts w:ascii="Times New Roman" w:eastAsia="Times New Roman" w:hAnsi="Times New Roman" w:cs="Times New Roman"/>
                  <w:sz w:val="20"/>
                  <w:szCs w:val="20"/>
                  <w:lang w:eastAsia="en-GB"/>
                </w:rPr>
                <w:delText>Estimation of the gross premium to be earned – Total Flood All Regions before diversification</w:delText>
              </w:r>
            </w:del>
          </w:p>
        </w:tc>
        <w:tc>
          <w:tcPr>
            <w:tcW w:w="4739" w:type="dxa"/>
          </w:tcPr>
          <w:p w:rsidR="00DA4989" w:rsidDel="00020F4A" w:rsidRDefault="00DA4989" w:rsidP="00DA4989">
            <w:pPr>
              <w:rPr>
                <w:del w:id="346" w:author="Author"/>
                <w:rFonts w:ascii="Times New Roman" w:eastAsia="Times New Roman" w:hAnsi="Times New Roman" w:cs="Times New Roman"/>
                <w:sz w:val="20"/>
                <w:szCs w:val="20"/>
                <w:lang w:eastAsia="en-GB"/>
              </w:rPr>
            </w:pPr>
            <w:del w:id="347" w:author="Author">
              <w:r w:rsidDel="00020F4A">
                <w:rPr>
                  <w:rFonts w:ascii="Times New Roman" w:eastAsia="Times New Roman" w:hAnsi="Times New Roman" w:cs="Times New Roman"/>
                  <w:sz w:val="20"/>
                  <w:szCs w:val="20"/>
                  <w:lang w:eastAsia="en-GB"/>
                </w:rPr>
                <w:delText xml:space="preserve">Total of the </w:delText>
              </w:r>
              <w:r w:rsidRPr="00E30054" w:rsidDel="00020F4A">
                <w:rPr>
                  <w:rFonts w:ascii="Times New Roman" w:eastAsia="Times New Roman" w:hAnsi="Times New Roman" w:cs="Times New Roman"/>
                  <w:sz w:val="20"/>
                  <w:szCs w:val="20"/>
                  <w:lang w:eastAsia="en-GB"/>
                </w:rPr>
                <w:delText xml:space="preserve">estimate of the premiums to be earned, by the insurance or reinsurance </w:delText>
              </w:r>
              <w:r w:rsidR="00DB72E9" w:rsidDel="00020F4A">
                <w:rPr>
                  <w:rFonts w:ascii="Times New Roman" w:eastAsia="Times New Roman" w:hAnsi="Times New Roman" w:cs="Times New Roman"/>
                  <w:sz w:val="20"/>
                  <w:szCs w:val="20"/>
                  <w:lang w:eastAsia="en-GB"/>
                </w:rPr>
                <w:delText>group</w:delText>
              </w:r>
              <w:r w:rsidRPr="00E30054" w:rsidDel="00020F4A">
                <w:rPr>
                  <w:rFonts w:ascii="Times New Roman" w:eastAsia="Times New Roman" w:hAnsi="Times New Roman" w:cs="Times New Roman"/>
                  <w:sz w:val="20"/>
                  <w:szCs w:val="20"/>
                  <w:lang w:eastAsia="en-GB"/>
                </w:rPr>
                <w:delText xml:space="preserve">, during the following year </w:delText>
              </w:r>
              <w:r w:rsidDel="00020F4A">
                <w:rPr>
                  <w:rFonts w:ascii="Times New Roman" w:eastAsia="Times New Roman" w:hAnsi="Times New Roman" w:cs="Times New Roman"/>
                  <w:sz w:val="20"/>
                  <w:szCs w:val="20"/>
                  <w:lang w:eastAsia="en-GB"/>
                </w:rPr>
                <w:delText>for</w:delText>
              </w:r>
              <w:r w:rsidRPr="00E30054" w:rsidDel="00020F4A">
                <w:rPr>
                  <w:rFonts w:ascii="Times New Roman" w:eastAsia="Times New Roman" w:hAnsi="Times New Roman" w:cs="Times New Roman"/>
                  <w:sz w:val="20"/>
                  <w:szCs w:val="20"/>
                  <w:lang w:eastAsia="en-GB"/>
                </w:rPr>
                <w:delText xml:space="preserve"> </w:delText>
              </w:r>
              <w:r w:rsidDel="00020F4A">
                <w:rPr>
                  <w:rFonts w:ascii="Times New Roman" w:eastAsia="Times New Roman" w:hAnsi="Times New Roman" w:cs="Times New Roman"/>
                  <w:sz w:val="20"/>
                  <w:szCs w:val="20"/>
                  <w:lang w:eastAsia="en-GB"/>
                </w:rPr>
                <w:delText>all</w:delText>
              </w:r>
              <w:r w:rsidRPr="00E30054" w:rsidDel="00020F4A">
                <w:rPr>
                  <w:rFonts w:ascii="Times New Roman" w:eastAsia="Times New Roman" w:hAnsi="Times New Roman" w:cs="Times New Roman"/>
                  <w:sz w:val="20"/>
                  <w:szCs w:val="20"/>
                  <w:lang w:eastAsia="en-GB"/>
                </w:rPr>
                <w:delText xml:space="preserve"> regions</w:delText>
              </w:r>
              <w:r w:rsidDel="00020F4A">
                <w:rPr>
                  <w:rFonts w:ascii="Times New Roman" w:eastAsia="Times New Roman" w:hAnsi="Times New Roman" w:cs="Times New Roman"/>
                  <w:sz w:val="20"/>
                  <w:szCs w:val="20"/>
                  <w:lang w:eastAsia="en-GB"/>
                </w:rPr>
                <w:delText>.</w:delText>
              </w:r>
            </w:del>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C0220/R12</w:t>
            </w:r>
            <w:del w:id="348" w:author="Author">
              <w:r w:rsidRPr="00E30054" w:rsidDel="00020F4A">
                <w:rPr>
                  <w:rFonts w:ascii="Times New Roman" w:eastAsia="Times New Roman" w:hAnsi="Times New Roman" w:cs="Times New Roman"/>
                  <w:sz w:val="20"/>
                  <w:szCs w:val="20"/>
                  <w:lang w:eastAsia="en-GB"/>
                </w:rPr>
                <w:delText>0</w:delText>
              </w:r>
            </w:del>
            <w:ins w:id="349" w:author="Author">
              <w:r w:rsidR="00020F4A">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w:t>
            </w:r>
            <w:r w:rsidR="00DA498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del w:id="350" w:author="Author">
              <w:r w:rsidRPr="00E30054" w:rsidDel="00020F4A">
                <w:rPr>
                  <w:rFonts w:ascii="Times New Roman" w:eastAsia="Times New Roman" w:hAnsi="Times New Roman" w:cs="Times New Roman"/>
                  <w:sz w:val="20"/>
                  <w:szCs w:val="20"/>
                  <w:lang w:eastAsia="en-GB"/>
                </w:rPr>
                <w:delText>3</w:delText>
              </w:r>
            </w:del>
            <w:ins w:id="351" w:author="Author">
              <w:r w:rsidR="00020F4A">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A4989">
              <w:rPr>
                <w:rFonts w:ascii="Times New Roman" w:eastAsia="Times New Roman" w:hAnsi="Times New Roman" w:cs="Times New Roman"/>
                <w:sz w:val="20"/>
                <w:szCs w:val="20"/>
                <w:lang w:eastAsia="en-GB"/>
              </w:rPr>
              <w:t>CB1-</w:t>
            </w:r>
            <w:r w:rsidRPr="00E30054">
              <w:rPr>
                <w:rFonts w:ascii="Times New Roman" w:eastAsia="Times New Roman" w:hAnsi="Times New Roman" w:cs="Times New Roman"/>
                <w:sz w:val="20"/>
                <w:szCs w:val="20"/>
                <w:lang w:eastAsia="en-GB"/>
              </w:rPr>
              <w:t>CB14</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sum of the total insured per each of the </w:t>
            </w:r>
            <w:r w:rsidR="00DA4989">
              <w:rPr>
                <w:rFonts w:ascii="Times New Roman" w:eastAsia="Times New Roman" w:hAnsi="Times New Roman" w:cs="Times New Roman"/>
                <w:sz w:val="20"/>
                <w:szCs w:val="20"/>
                <w:lang w:eastAsia="en-GB"/>
              </w:rPr>
              <w:t>14</w:t>
            </w:r>
            <w:r w:rsidRPr="00E30054">
              <w:rPr>
                <w:rFonts w:ascii="Times New Roman" w:eastAsia="Times New Roman" w:hAnsi="Times New Roman" w:cs="Times New Roman"/>
                <w:sz w:val="20"/>
                <w:szCs w:val="20"/>
                <w:lang w:eastAsia="en-GB"/>
              </w:rPr>
              <w:t xml:space="preserve"> EEA regions</w:t>
            </w:r>
            <w:r w:rsidR="00DA4989" w:rsidRPr="00E30054">
              <w:rPr>
                <w:rFonts w:ascii="Times New Roman" w:eastAsia="Times New Roman" w:hAnsi="Times New Roman" w:cs="Times New Roman"/>
                <w:sz w:val="20"/>
                <w:szCs w:val="20"/>
                <w:lang w:eastAsia="en-GB"/>
              </w:rPr>
              <w:t xml:space="preserve"> </w:t>
            </w:r>
            <w:r w:rsidR="00DA4989">
              <w:rPr>
                <w:rFonts w:ascii="Times New Roman" w:eastAsia="Times New Roman" w:hAnsi="Times New Roman" w:cs="Times New Roman"/>
                <w:sz w:val="20"/>
                <w:szCs w:val="20"/>
                <w:lang w:eastAsia="en-GB"/>
              </w:rPr>
              <w:t>of lines of business</w:t>
            </w:r>
            <w:r w:rsidRPr="00E30054">
              <w:rPr>
                <w:rFonts w:ascii="Times New Roman" w:eastAsia="Times New Roman" w:hAnsi="Times New Roman" w:cs="Times New Roman"/>
                <w:sz w:val="20"/>
                <w:szCs w:val="20"/>
                <w:lang w:eastAsia="en-GB"/>
              </w:rPr>
              <w:t>:</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 in relation to contracts that cover Flood risk and where the risk is situate</w:t>
            </w:r>
            <w:r>
              <w:rPr>
                <w:rFonts w:ascii="Times New Roman" w:eastAsia="Times New Roman" w:hAnsi="Times New Roman" w:cs="Times New Roman"/>
                <w:sz w:val="20"/>
                <w:szCs w:val="20"/>
                <w:lang w:eastAsia="en-GB"/>
              </w:rPr>
              <w:t>d in this particular EEA region;</w:t>
            </w:r>
          </w:p>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Flood and where the risk is situated in this particular EEA region</w:t>
            </w: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xml:space="preserve"> and</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Other motor insurance, including the proportional reinsurance obligations, multiplied by 1.5, in relation to contracts that cover onshore property damage by Flood and where the risk is situated in this particular EEA region.</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w:t>
            </w:r>
            <w:del w:id="352" w:author="Author">
              <w:r w:rsidRPr="00E30054" w:rsidDel="00020F4A">
                <w:rPr>
                  <w:rFonts w:ascii="Times New Roman" w:eastAsia="Times New Roman" w:hAnsi="Times New Roman" w:cs="Times New Roman"/>
                  <w:sz w:val="20"/>
                  <w:szCs w:val="20"/>
                  <w:lang w:eastAsia="en-GB"/>
                </w:rPr>
                <w:delText>3</w:delText>
              </w:r>
            </w:del>
            <w:r w:rsidRPr="00E30054">
              <w:rPr>
                <w:rFonts w:ascii="Times New Roman" w:eastAsia="Times New Roman" w:hAnsi="Times New Roman" w:cs="Times New Roman"/>
                <w:sz w:val="20"/>
                <w:szCs w:val="20"/>
                <w:lang w:eastAsia="en-GB"/>
              </w:rPr>
              <w:t>4</w:t>
            </w:r>
            <w:ins w:id="353" w:author="Author">
              <w:r w:rsidR="00020F4A">
                <w:rPr>
                  <w:rFonts w:ascii="Times New Roman" w:eastAsia="Times New Roman" w:hAnsi="Times New Roman" w:cs="Times New Roman"/>
                  <w:sz w:val="20"/>
                  <w:szCs w:val="20"/>
                  <w:lang w:eastAsia="en-GB"/>
                </w:rPr>
                <w:t>0</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CB15</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Flood EEA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 xml:space="preserve">14 </w:t>
            </w:r>
            <w:r w:rsidRPr="00E30054">
              <w:rPr>
                <w:rFonts w:ascii="Times New Roman" w:eastAsia="Times New Roman" w:hAnsi="Times New Roman" w:cs="Times New Roman"/>
                <w:sz w:val="20"/>
                <w:szCs w:val="20"/>
                <w:lang w:eastAsia="en-GB"/>
              </w:rPr>
              <w:t>EEA regions</w:t>
            </w:r>
            <w:r>
              <w:rPr>
                <w:rFonts w:ascii="Times New Roman" w:eastAsia="Times New Roman" w:hAnsi="Times New Roman" w:cs="Times New Roman"/>
                <w:sz w:val="20"/>
                <w:szCs w:val="20"/>
                <w:lang w:eastAsia="en-GB"/>
              </w:rPr>
              <w:t>.</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9F11BB">
        <w:tc>
          <w:tcPr>
            <w:tcW w:w="1951" w:type="dxa"/>
          </w:tcPr>
          <w:p w:rsidR="00092E15" w:rsidRPr="00E30054" w:rsidDel="00020F4A" w:rsidRDefault="00092E15" w:rsidP="00DA4989">
            <w:pPr>
              <w:rPr>
                <w:del w:id="354" w:author="Author"/>
                <w:rFonts w:ascii="Times New Roman" w:eastAsia="Times New Roman" w:hAnsi="Times New Roman" w:cs="Times New Roman"/>
                <w:sz w:val="20"/>
                <w:szCs w:val="20"/>
                <w:lang w:eastAsia="en-GB"/>
              </w:rPr>
            </w:pPr>
            <w:del w:id="355" w:author="Author">
              <w:r w:rsidRPr="00E30054" w:rsidDel="00020F4A">
                <w:rPr>
                  <w:rFonts w:ascii="Times New Roman" w:eastAsia="Times New Roman" w:hAnsi="Times New Roman" w:cs="Times New Roman"/>
                  <w:sz w:val="20"/>
                  <w:szCs w:val="20"/>
                  <w:lang w:eastAsia="en-GB"/>
                </w:rPr>
                <w:delText>C0220/R1350</w:delText>
              </w:r>
              <w:r w:rsidR="00DA4989" w:rsidDel="00020F4A">
                <w:rPr>
                  <w:rFonts w:ascii="Times New Roman" w:eastAsia="Times New Roman" w:hAnsi="Times New Roman" w:cs="Times New Roman"/>
                  <w:sz w:val="20"/>
                  <w:szCs w:val="20"/>
                  <w:lang w:eastAsia="en-GB"/>
                </w:rPr>
                <w:delText>-</w:delText>
              </w:r>
              <w:r w:rsidRPr="00E30054" w:rsidDel="00020F4A">
                <w:rPr>
                  <w:rFonts w:ascii="Times New Roman" w:eastAsia="Times New Roman" w:hAnsi="Times New Roman" w:cs="Times New Roman"/>
                  <w:sz w:val="20"/>
                  <w:szCs w:val="20"/>
                  <w:lang w:eastAsia="en-GB"/>
                </w:rPr>
                <w:delText>R1480</w:delText>
              </w:r>
            </w:del>
          </w:p>
          <w:p w:rsidR="00092E15" w:rsidRPr="00E30054" w:rsidRDefault="00092E15" w:rsidP="00310F34">
            <w:pPr>
              <w:rPr>
                <w:rFonts w:ascii="Times New Roman" w:eastAsia="Times New Roman" w:hAnsi="Times New Roman" w:cs="Times New Roman"/>
                <w:sz w:val="20"/>
                <w:szCs w:val="20"/>
                <w:lang w:eastAsia="en-GB"/>
              </w:rPr>
            </w:pPr>
            <w:del w:id="356" w:author="Author">
              <w:r w:rsidRPr="00F70FD8" w:rsidDel="00020F4A">
                <w:rPr>
                  <w:rFonts w:ascii="Times New Roman" w:eastAsia="Times New Roman" w:hAnsi="Times New Roman" w:cs="Times New Roman"/>
                  <w:sz w:val="20"/>
                  <w:szCs w:val="20"/>
                  <w:lang w:eastAsia="en-GB"/>
                </w:rPr>
                <w:delText>(</w:delText>
              </w:r>
              <w:r w:rsidR="00DA4989" w:rsidDel="00020F4A">
                <w:rPr>
                  <w:rFonts w:ascii="Times New Roman" w:eastAsia="Times New Roman" w:hAnsi="Times New Roman" w:cs="Times New Roman"/>
                  <w:sz w:val="20"/>
                  <w:szCs w:val="20"/>
                  <w:lang w:eastAsia="en-GB"/>
                </w:rPr>
                <w:delText>CB16-</w:delText>
              </w:r>
              <w:r w:rsidRPr="00E30054" w:rsidDel="00020F4A">
                <w:rPr>
                  <w:rFonts w:ascii="Times New Roman" w:eastAsia="Times New Roman" w:hAnsi="Times New Roman" w:cs="Times New Roman"/>
                  <w:sz w:val="20"/>
                  <w:szCs w:val="20"/>
                  <w:lang w:eastAsia="en-GB"/>
                </w:rPr>
                <w:delText>CB29</w:delText>
              </w:r>
              <w:r w:rsidRPr="00F70FD8" w:rsidDel="00020F4A">
                <w:rPr>
                  <w:rFonts w:ascii="Times New Roman" w:eastAsia="Times New Roman" w:hAnsi="Times New Roman" w:cs="Times New Roman"/>
                  <w:sz w:val="20"/>
                  <w:szCs w:val="20"/>
                  <w:lang w:eastAsia="en-GB"/>
                </w:rPr>
                <w:delText>)</w:delText>
              </w:r>
            </w:del>
          </w:p>
        </w:tc>
        <w:tc>
          <w:tcPr>
            <w:tcW w:w="2552" w:type="dxa"/>
          </w:tcPr>
          <w:p w:rsidR="00092E15" w:rsidRPr="00E30054" w:rsidRDefault="00092E15" w:rsidP="00310F34">
            <w:pPr>
              <w:rPr>
                <w:rFonts w:ascii="Times New Roman" w:eastAsia="Times New Roman" w:hAnsi="Times New Roman" w:cs="Times New Roman"/>
                <w:sz w:val="20"/>
                <w:szCs w:val="20"/>
                <w:lang w:eastAsia="en-GB"/>
              </w:rPr>
            </w:pPr>
            <w:del w:id="357" w:author="Author">
              <w:r w:rsidRPr="00E30054" w:rsidDel="00020F4A">
                <w:rPr>
                  <w:rFonts w:ascii="Times New Roman" w:eastAsia="Times New Roman" w:hAnsi="Times New Roman" w:cs="Times New Roman"/>
                  <w:sz w:val="20"/>
                  <w:szCs w:val="20"/>
                  <w:lang w:eastAsia="en-GB"/>
                </w:rPr>
                <w:delText>Exposure – Other Regions</w:delText>
              </w:r>
            </w:del>
          </w:p>
        </w:tc>
        <w:tc>
          <w:tcPr>
            <w:tcW w:w="4739" w:type="dxa"/>
          </w:tcPr>
          <w:p w:rsidR="00092E15" w:rsidRPr="00E30054" w:rsidDel="00020F4A" w:rsidRDefault="00092E15" w:rsidP="00310F34">
            <w:pPr>
              <w:rPr>
                <w:del w:id="358" w:author="Author"/>
                <w:rFonts w:ascii="Times New Roman" w:eastAsia="Times New Roman" w:hAnsi="Times New Roman" w:cs="Times New Roman"/>
                <w:sz w:val="20"/>
                <w:szCs w:val="20"/>
                <w:lang w:eastAsia="en-GB"/>
              </w:rPr>
            </w:pPr>
            <w:del w:id="359" w:author="Author">
              <w:r w:rsidRPr="00E30054" w:rsidDel="00020F4A">
                <w:rPr>
                  <w:rFonts w:ascii="Times New Roman" w:eastAsia="Times New Roman" w:hAnsi="Times New Roman" w:cs="Times New Roman"/>
                  <w:sz w:val="20"/>
                  <w:szCs w:val="20"/>
                  <w:lang w:eastAsia="en-GB"/>
                </w:rPr>
                <w:delText>The sum of the total insured in relation to each of the 14 regions other than the EEA Regions</w:delText>
              </w:r>
              <w:r w:rsidR="00DA4989" w:rsidDel="00020F4A">
                <w:rPr>
                  <w:rFonts w:ascii="Times New Roman" w:eastAsia="Times New Roman" w:hAnsi="Times New Roman" w:cs="Times New Roman"/>
                  <w:sz w:val="20"/>
                  <w:szCs w:val="20"/>
                  <w:lang w:eastAsia="en-GB"/>
                </w:rPr>
                <w:delText xml:space="preserve"> of lines of business</w:delText>
              </w:r>
              <w:r w:rsidRPr="00E30054" w:rsidDel="00020F4A">
                <w:rPr>
                  <w:rFonts w:ascii="Times New Roman" w:eastAsia="Times New Roman" w:hAnsi="Times New Roman" w:cs="Times New Roman"/>
                  <w:sz w:val="20"/>
                  <w:szCs w:val="20"/>
                  <w:lang w:eastAsia="en-GB"/>
                </w:rPr>
                <w:delText>:</w:delText>
              </w:r>
            </w:del>
          </w:p>
          <w:p w:rsidR="00092E15" w:rsidRPr="00E30054" w:rsidDel="00020F4A" w:rsidRDefault="00DA4989" w:rsidP="00DA4989">
            <w:pPr>
              <w:rPr>
                <w:del w:id="360" w:author="Author"/>
                <w:rFonts w:ascii="Times New Roman" w:eastAsia="Times New Roman" w:hAnsi="Times New Roman" w:cs="Times New Roman"/>
                <w:sz w:val="20"/>
                <w:szCs w:val="20"/>
                <w:lang w:eastAsia="en-GB"/>
              </w:rPr>
            </w:pPr>
            <w:del w:id="361" w:author="Author">
              <w:r w:rsidDel="00020F4A">
                <w:rPr>
                  <w:rFonts w:ascii="Times New Roman" w:eastAsia="Times New Roman" w:hAnsi="Times New Roman" w:cs="Times New Roman"/>
                  <w:sz w:val="20"/>
                  <w:szCs w:val="20"/>
                  <w:lang w:eastAsia="en-GB"/>
                </w:rPr>
                <w:delText xml:space="preserve">- </w:delText>
              </w:r>
              <w:r w:rsidR="00092E15" w:rsidRPr="00E30054" w:rsidDel="00020F4A">
                <w:rPr>
                  <w:rFonts w:ascii="Times New Roman" w:eastAsia="Times New Roman" w:hAnsi="Times New Roman" w:cs="Times New Roman"/>
                  <w:sz w:val="20"/>
                  <w:szCs w:val="20"/>
                  <w:lang w:eastAsia="en-GB"/>
                </w:rPr>
                <w:delText>Fire and other damage, including the proportional reinsurance obligations;</w:delText>
              </w:r>
            </w:del>
          </w:p>
          <w:p w:rsidR="00092E15" w:rsidRPr="00E30054" w:rsidDel="00020F4A" w:rsidRDefault="00DA4989" w:rsidP="00DA4989">
            <w:pPr>
              <w:rPr>
                <w:del w:id="362" w:author="Author"/>
                <w:rFonts w:ascii="Times New Roman" w:eastAsia="Times New Roman" w:hAnsi="Times New Roman" w:cs="Times New Roman"/>
                <w:sz w:val="20"/>
                <w:szCs w:val="20"/>
                <w:lang w:eastAsia="en-GB"/>
              </w:rPr>
            </w:pPr>
            <w:del w:id="363" w:author="Author">
              <w:r w:rsidDel="00020F4A">
                <w:rPr>
                  <w:rFonts w:ascii="Times New Roman" w:eastAsia="Times New Roman" w:hAnsi="Times New Roman" w:cs="Times New Roman"/>
                  <w:sz w:val="20"/>
                  <w:szCs w:val="20"/>
                  <w:lang w:eastAsia="en-GB"/>
                </w:rPr>
                <w:delText xml:space="preserve">- </w:delText>
              </w:r>
              <w:r w:rsidR="00092E15" w:rsidRPr="00E30054" w:rsidDel="00020F4A">
                <w:rPr>
                  <w:rFonts w:ascii="Times New Roman" w:eastAsia="Times New Roman" w:hAnsi="Times New Roman" w:cs="Times New Roman"/>
                  <w:sz w:val="20"/>
                  <w:szCs w:val="20"/>
                  <w:lang w:eastAsia="en-GB"/>
                </w:rPr>
                <w:delText>Marine, aviation and transport insurance, including the proportional reinsurance obligations;</w:delText>
              </w:r>
              <w:r w:rsidDel="00020F4A">
                <w:rPr>
                  <w:rFonts w:ascii="Times New Roman" w:eastAsia="Times New Roman" w:hAnsi="Times New Roman" w:cs="Times New Roman"/>
                  <w:sz w:val="20"/>
                  <w:szCs w:val="20"/>
                  <w:lang w:eastAsia="en-GB"/>
                </w:rPr>
                <w:delText xml:space="preserve"> and</w:delText>
              </w:r>
            </w:del>
          </w:p>
          <w:p w:rsidR="00092E15" w:rsidRPr="00E30054" w:rsidRDefault="00DA4989" w:rsidP="00310F34">
            <w:pPr>
              <w:rPr>
                <w:rFonts w:ascii="Times New Roman" w:eastAsia="Times New Roman" w:hAnsi="Times New Roman" w:cs="Times New Roman"/>
                <w:sz w:val="20"/>
                <w:szCs w:val="20"/>
                <w:lang w:eastAsia="en-GB"/>
              </w:rPr>
            </w:pPr>
            <w:del w:id="364" w:author="Author">
              <w:r w:rsidDel="00020F4A">
                <w:rPr>
                  <w:rFonts w:ascii="Times New Roman" w:eastAsia="Times New Roman" w:hAnsi="Times New Roman" w:cs="Times New Roman"/>
                  <w:sz w:val="20"/>
                  <w:szCs w:val="20"/>
                  <w:lang w:eastAsia="en-GB"/>
                </w:rPr>
                <w:delText xml:space="preserve">- </w:delText>
              </w:r>
              <w:r w:rsidR="00092E15" w:rsidRPr="00E30054" w:rsidDel="00020F4A">
                <w:rPr>
                  <w:rFonts w:ascii="Times New Roman" w:eastAsia="Times New Roman" w:hAnsi="Times New Roman" w:cs="Times New Roman"/>
                  <w:sz w:val="20"/>
                  <w:szCs w:val="20"/>
                  <w:lang w:eastAsia="en-GB"/>
                </w:rPr>
                <w:delText xml:space="preserve">Other motor insurance, including the proportional reinsurance obligations.  </w:delText>
              </w:r>
            </w:del>
          </w:p>
        </w:tc>
      </w:tr>
      <w:tr w:rsidR="00DA4989" w:rsidTr="009F11BB">
        <w:tc>
          <w:tcPr>
            <w:tcW w:w="1951" w:type="dxa"/>
          </w:tcPr>
          <w:p w:rsidR="00DA4989" w:rsidRPr="00E30054" w:rsidDel="00020F4A" w:rsidRDefault="00DA4989" w:rsidP="00310F34">
            <w:pPr>
              <w:rPr>
                <w:del w:id="365" w:author="Author"/>
                <w:rFonts w:ascii="Times New Roman" w:eastAsia="Times New Roman" w:hAnsi="Times New Roman" w:cs="Times New Roman"/>
                <w:sz w:val="20"/>
                <w:szCs w:val="20"/>
                <w:lang w:eastAsia="en-GB"/>
              </w:rPr>
            </w:pPr>
            <w:del w:id="366" w:author="Author">
              <w:r w:rsidRPr="00E30054" w:rsidDel="00020F4A">
                <w:rPr>
                  <w:rFonts w:ascii="Times New Roman" w:eastAsia="Times New Roman" w:hAnsi="Times New Roman" w:cs="Times New Roman"/>
                  <w:sz w:val="20"/>
                  <w:szCs w:val="20"/>
                  <w:lang w:eastAsia="en-GB"/>
                </w:rPr>
                <w:delText>C0220/R1490</w:delText>
              </w:r>
            </w:del>
          </w:p>
          <w:p w:rsidR="00DA4989" w:rsidRPr="00E30054" w:rsidRDefault="00DA4989" w:rsidP="00310F34">
            <w:pPr>
              <w:rPr>
                <w:rFonts w:ascii="Times New Roman" w:eastAsia="Times New Roman" w:hAnsi="Times New Roman" w:cs="Times New Roman"/>
                <w:sz w:val="20"/>
                <w:szCs w:val="20"/>
                <w:lang w:eastAsia="en-GB"/>
              </w:rPr>
            </w:pPr>
            <w:del w:id="367" w:author="Author">
              <w:r w:rsidRPr="00F70FD8" w:rsidDel="00020F4A">
                <w:rPr>
                  <w:rFonts w:ascii="Times New Roman" w:eastAsia="Times New Roman" w:hAnsi="Times New Roman" w:cs="Times New Roman"/>
                  <w:sz w:val="20"/>
                  <w:szCs w:val="20"/>
                  <w:lang w:eastAsia="en-GB"/>
                </w:rPr>
                <w:delText>(</w:delText>
              </w:r>
              <w:r w:rsidRPr="00E30054" w:rsidDel="00020F4A">
                <w:rPr>
                  <w:rFonts w:ascii="Times New Roman" w:eastAsia="Times New Roman" w:hAnsi="Times New Roman" w:cs="Times New Roman"/>
                  <w:sz w:val="20"/>
                  <w:szCs w:val="20"/>
                  <w:lang w:eastAsia="en-GB"/>
                </w:rPr>
                <w:delText>CB30</w:delText>
              </w:r>
              <w:r w:rsidRPr="00F70FD8" w:rsidDel="00020F4A">
                <w:rPr>
                  <w:rFonts w:ascii="Times New Roman" w:eastAsia="Times New Roman" w:hAnsi="Times New Roman" w:cs="Times New Roman"/>
                  <w:sz w:val="20"/>
                  <w:szCs w:val="20"/>
                  <w:lang w:eastAsia="en-GB"/>
                </w:rPr>
                <w:delText>)</w:delText>
              </w:r>
            </w:del>
          </w:p>
        </w:tc>
        <w:tc>
          <w:tcPr>
            <w:tcW w:w="2552" w:type="dxa"/>
          </w:tcPr>
          <w:p w:rsidR="00DA4989" w:rsidRPr="00E30054" w:rsidRDefault="00DA4989" w:rsidP="00310F34">
            <w:pPr>
              <w:rPr>
                <w:rFonts w:ascii="Times New Roman" w:eastAsia="Times New Roman" w:hAnsi="Times New Roman" w:cs="Times New Roman"/>
                <w:sz w:val="20"/>
                <w:szCs w:val="20"/>
                <w:lang w:eastAsia="en-GB"/>
              </w:rPr>
            </w:pPr>
            <w:del w:id="368" w:author="Author">
              <w:r w:rsidRPr="00E30054" w:rsidDel="00020F4A">
                <w:rPr>
                  <w:rFonts w:ascii="Times New Roman" w:eastAsia="Times New Roman" w:hAnsi="Times New Roman" w:cs="Times New Roman"/>
                  <w:sz w:val="20"/>
                  <w:szCs w:val="20"/>
                  <w:lang w:eastAsia="en-GB"/>
                </w:rPr>
                <w:delText>Exposure – Total Flood Other Regions before diversification</w:delText>
              </w:r>
            </w:del>
          </w:p>
        </w:tc>
        <w:tc>
          <w:tcPr>
            <w:tcW w:w="4739" w:type="dxa"/>
          </w:tcPr>
          <w:p w:rsidR="00DA4989" w:rsidDel="00020F4A" w:rsidRDefault="00DA4989" w:rsidP="00DA4989">
            <w:pPr>
              <w:rPr>
                <w:del w:id="369" w:author="Author"/>
                <w:rFonts w:ascii="Times New Roman" w:eastAsia="Times New Roman" w:hAnsi="Times New Roman" w:cs="Times New Roman"/>
                <w:sz w:val="20"/>
                <w:szCs w:val="20"/>
                <w:lang w:eastAsia="en-GB"/>
              </w:rPr>
            </w:pPr>
            <w:del w:id="370" w:author="Author">
              <w:r w:rsidDel="00020F4A">
                <w:rPr>
                  <w:rFonts w:ascii="Times New Roman" w:eastAsia="Times New Roman" w:hAnsi="Times New Roman" w:cs="Times New Roman"/>
                  <w:sz w:val="20"/>
                  <w:szCs w:val="20"/>
                  <w:lang w:eastAsia="en-GB"/>
                </w:rPr>
                <w:delText>Total of the exposure</w:delText>
              </w:r>
              <w:r w:rsidRPr="00E30054" w:rsidDel="00020F4A">
                <w:rPr>
                  <w:rFonts w:ascii="Times New Roman" w:eastAsia="Times New Roman" w:hAnsi="Times New Roman" w:cs="Times New Roman"/>
                  <w:sz w:val="20"/>
                  <w:szCs w:val="20"/>
                  <w:lang w:eastAsia="en-GB"/>
                </w:rPr>
                <w:delText xml:space="preserve"> </w:delText>
              </w:r>
              <w:r w:rsidDel="00020F4A">
                <w:rPr>
                  <w:rFonts w:ascii="Times New Roman" w:eastAsia="Times New Roman" w:hAnsi="Times New Roman" w:cs="Times New Roman"/>
                  <w:sz w:val="20"/>
                  <w:szCs w:val="20"/>
                  <w:lang w:eastAsia="en-GB"/>
                </w:rPr>
                <w:delText>for</w:delText>
              </w:r>
              <w:r w:rsidRPr="00E30054" w:rsidDel="00020F4A">
                <w:rPr>
                  <w:rFonts w:ascii="Times New Roman" w:eastAsia="Times New Roman" w:hAnsi="Times New Roman" w:cs="Times New Roman"/>
                  <w:sz w:val="20"/>
                  <w:szCs w:val="20"/>
                  <w:lang w:eastAsia="en-GB"/>
                </w:rPr>
                <w:delText xml:space="preserve"> the </w:delText>
              </w:r>
              <w:r w:rsidDel="00020F4A">
                <w:rPr>
                  <w:rFonts w:ascii="Times New Roman" w:eastAsia="Times New Roman" w:hAnsi="Times New Roman" w:cs="Times New Roman"/>
                  <w:sz w:val="20"/>
                  <w:szCs w:val="20"/>
                  <w:lang w:eastAsia="en-GB"/>
                </w:rPr>
                <w:delText>other</w:delText>
              </w:r>
              <w:r w:rsidRPr="00E30054" w:rsidDel="00020F4A">
                <w:rPr>
                  <w:rFonts w:ascii="Times New Roman" w:eastAsia="Times New Roman" w:hAnsi="Times New Roman" w:cs="Times New Roman"/>
                  <w:sz w:val="20"/>
                  <w:szCs w:val="20"/>
                  <w:lang w:eastAsia="en-GB"/>
                </w:rPr>
                <w:delText xml:space="preserve"> regions</w:delText>
              </w:r>
              <w:r w:rsidDel="00020F4A">
                <w:rPr>
                  <w:rFonts w:ascii="Times New Roman" w:eastAsia="Times New Roman" w:hAnsi="Times New Roman" w:cs="Times New Roman"/>
                  <w:sz w:val="20"/>
                  <w:szCs w:val="20"/>
                  <w:lang w:eastAsia="en-GB"/>
                </w:rPr>
                <w:delText>.</w:delText>
              </w:r>
            </w:del>
          </w:p>
          <w:p w:rsidR="00DA4989" w:rsidRPr="00E30054" w:rsidRDefault="00DA4989" w:rsidP="00DA4989">
            <w:pPr>
              <w:ind w:firstLine="400"/>
              <w:rPr>
                <w:rFonts w:ascii="Times New Roman" w:eastAsia="Times New Roman" w:hAnsi="Times New Roman" w:cs="Times New Roman"/>
                <w:sz w:val="20"/>
                <w:szCs w:val="20"/>
                <w:lang w:eastAsia="en-GB"/>
              </w:rPr>
            </w:pPr>
          </w:p>
        </w:tc>
      </w:tr>
      <w:tr w:rsidR="00DA4989" w:rsidTr="009F11BB">
        <w:tc>
          <w:tcPr>
            <w:tcW w:w="1951" w:type="dxa"/>
          </w:tcPr>
          <w:p w:rsidR="00DA4989" w:rsidRPr="00E30054" w:rsidDel="00020F4A" w:rsidRDefault="00DA4989" w:rsidP="00310F34">
            <w:pPr>
              <w:rPr>
                <w:del w:id="371" w:author="Author"/>
                <w:rFonts w:ascii="Times New Roman" w:eastAsia="Times New Roman" w:hAnsi="Times New Roman" w:cs="Times New Roman"/>
                <w:sz w:val="20"/>
                <w:szCs w:val="20"/>
                <w:lang w:eastAsia="en-GB"/>
              </w:rPr>
            </w:pPr>
            <w:del w:id="372" w:author="Author">
              <w:r w:rsidRPr="00E30054" w:rsidDel="00020F4A">
                <w:rPr>
                  <w:rFonts w:ascii="Times New Roman" w:eastAsia="Times New Roman" w:hAnsi="Times New Roman" w:cs="Times New Roman"/>
                  <w:sz w:val="20"/>
                  <w:szCs w:val="20"/>
                  <w:lang w:eastAsia="en-GB"/>
                </w:rPr>
                <w:delText>C0220/R1500</w:delText>
              </w:r>
            </w:del>
          </w:p>
          <w:p w:rsidR="00DA4989" w:rsidRPr="00E30054" w:rsidRDefault="00DA4989" w:rsidP="00310F34">
            <w:pPr>
              <w:rPr>
                <w:rFonts w:ascii="Times New Roman" w:eastAsia="Times New Roman" w:hAnsi="Times New Roman" w:cs="Times New Roman"/>
                <w:sz w:val="20"/>
                <w:szCs w:val="20"/>
                <w:lang w:eastAsia="en-GB"/>
              </w:rPr>
            </w:pPr>
            <w:del w:id="373" w:author="Author">
              <w:r w:rsidRPr="00F70FD8" w:rsidDel="00020F4A">
                <w:rPr>
                  <w:rFonts w:ascii="Times New Roman" w:eastAsia="Times New Roman" w:hAnsi="Times New Roman" w:cs="Times New Roman"/>
                  <w:sz w:val="20"/>
                  <w:szCs w:val="20"/>
                  <w:lang w:eastAsia="en-GB"/>
                </w:rPr>
                <w:delText>(</w:delText>
              </w:r>
              <w:r w:rsidRPr="00E30054" w:rsidDel="00020F4A">
                <w:rPr>
                  <w:rFonts w:ascii="Times New Roman" w:eastAsia="Times New Roman" w:hAnsi="Times New Roman" w:cs="Times New Roman"/>
                  <w:sz w:val="20"/>
                  <w:szCs w:val="20"/>
                  <w:lang w:eastAsia="en-GB"/>
                </w:rPr>
                <w:delText>CB31</w:delText>
              </w:r>
              <w:r w:rsidRPr="00F70FD8" w:rsidDel="00020F4A">
                <w:rPr>
                  <w:rFonts w:ascii="Times New Roman" w:eastAsia="Times New Roman" w:hAnsi="Times New Roman" w:cs="Times New Roman"/>
                  <w:sz w:val="20"/>
                  <w:szCs w:val="20"/>
                  <w:lang w:eastAsia="en-GB"/>
                </w:rPr>
                <w:delText>)</w:delText>
              </w:r>
            </w:del>
          </w:p>
        </w:tc>
        <w:tc>
          <w:tcPr>
            <w:tcW w:w="2552" w:type="dxa"/>
          </w:tcPr>
          <w:p w:rsidR="00DA4989" w:rsidRPr="00E30054" w:rsidRDefault="00DA4989" w:rsidP="00310F34">
            <w:pPr>
              <w:rPr>
                <w:rFonts w:ascii="Times New Roman" w:eastAsia="Times New Roman" w:hAnsi="Times New Roman" w:cs="Times New Roman"/>
                <w:sz w:val="20"/>
                <w:szCs w:val="20"/>
                <w:lang w:eastAsia="en-GB"/>
              </w:rPr>
            </w:pPr>
            <w:del w:id="374" w:author="Author">
              <w:r w:rsidRPr="00E30054" w:rsidDel="00020F4A">
                <w:rPr>
                  <w:rFonts w:ascii="Times New Roman" w:eastAsia="Times New Roman" w:hAnsi="Times New Roman" w:cs="Times New Roman"/>
                  <w:sz w:val="20"/>
                  <w:szCs w:val="20"/>
                  <w:lang w:eastAsia="en-GB"/>
                </w:rPr>
                <w:delText>Exposure – Total Flood All Regions before diversification</w:delText>
              </w:r>
            </w:del>
          </w:p>
        </w:tc>
        <w:tc>
          <w:tcPr>
            <w:tcW w:w="4739" w:type="dxa"/>
          </w:tcPr>
          <w:p w:rsidR="00DA4989" w:rsidDel="00020F4A" w:rsidRDefault="00DA4989" w:rsidP="00DA4989">
            <w:pPr>
              <w:rPr>
                <w:del w:id="375" w:author="Author"/>
                <w:rFonts w:ascii="Times New Roman" w:eastAsia="Times New Roman" w:hAnsi="Times New Roman" w:cs="Times New Roman"/>
                <w:sz w:val="20"/>
                <w:szCs w:val="20"/>
                <w:lang w:eastAsia="en-GB"/>
              </w:rPr>
            </w:pPr>
            <w:del w:id="376" w:author="Author">
              <w:r w:rsidDel="00020F4A">
                <w:rPr>
                  <w:rFonts w:ascii="Times New Roman" w:eastAsia="Times New Roman" w:hAnsi="Times New Roman" w:cs="Times New Roman"/>
                  <w:sz w:val="20"/>
                  <w:szCs w:val="20"/>
                  <w:lang w:eastAsia="en-GB"/>
                </w:rPr>
                <w:delText>Total of the exposure</w:delText>
              </w:r>
              <w:r w:rsidRPr="00E30054" w:rsidDel="00020F4A">
                <w:rPr>
                  <w:rFonts w:ascii="Times New Roman" w:eastAsia="Times New Roman" w:hAnsi="Times New Roman" w:cs="Times New Roman"/>
                  <w:sz w:val="20"/>
                  <w:szCs w:val="20"/>
                  <w:lang w:eastAsia="en-GB"/>
                </w:rPr>
                <w:delText xml:space="preserve"> </w:delText>
              </w:r>
              <w:r w:rsidDel="00020F4A">
                <w:rPr>
                  <w:rFonts w:ascii="Times New Roman" w:eastAsia="Times New Roman" w:hAnsi="Times New Roman" w:cs="Times New Roman"/>
                  <w:sz w:val="20"/>
                  <w:szCs w:val="20"/>
                  <w:lang w:eastAsia="en-GB"/>
                </w:rPr>
                <w:delText>for</w:delText>
              </w:r>
              <w:r w:rsidRPr="00E30054" w:rsidDel="00020F4A">
                <w:rPr>
                  <w:rFonts w:ascii="Times New Roman" w:eastAsia="Times New Roman" w:hAnsi="Times New Roman" w:cs="Times New Roman"/>
                  <w:sz w:val="20"/>
                  <w:szCs w:val="20"/>
                  <w:lang w:eastAsia="en-GB"/>
                </w:rPr>
                <w:delText xml:space="preserve"> </w:delText>
              </w:r>
              <w:r w:rsidDel="00020F4A">
                <w:rPr>
                  <w:rFonts w:ascii="Times New Roman" w:eastAsia="Times New Roman" w:hAnsi="Times New Roman" w:cs="Times New Roman"/>
                  <w:sz w:val="20"/>
                  <w:szCs w:val="20"/>
                  <w:lang w:eastAsia="en-GB"/>
                </w:rPr>
                <w:delText>all</w:delText>
              </w:r>
              <w:r w:rsidRPr="00E30054" w:rsidDel="00020F4A">
                <w:rPr>
                  <w:rFonts w:ascii="Times New Roman" w:eastAsia="Times New Roman" w:hAnsi="Times New Roman" w:cs="Times New Roman"/>
                  <w:sz w:val="20"/>
                  <w:szCs w:val="20"/>
                  <w:lang w:eastAsia="en-GB"/>
                </w:rPr>
                <w:delText xml:space="preserve"> regions</w:delText>
              </w:r>
              <w:r w:rsidDel="00020F4A">
                <w:rPr>
                  <w:rFonts w:ascii="Times New Roman" w:eastAsia="Times New Roman" w:hAnsi="Times New Roman" w:cs="Times New Roman"/>
                  <w:sz w:val="20"/>
                  <w:szCs w:val="20"/>
                  <w:lang w:eastAsia="en-GB"/>
                </w:rPr>
                <w:delText>.</w:delText>
              </w:r>
            </w:del>
          </w:p>
          <w:p w:rsidR="00DA4989" w:rsidRPr="00E30054" w:rsidRDefault="00DA4989" w:rsidP="00DA4989">
            <w:pPr>
              <w:ind w:firstLine="400"/>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C0230/R12</w:t>
            </w:r>
            <w:del w:id="377" w:author="Author">
              <w:r w:rsidRPr="00E30054" w:rsidDel="00020F4A">
                <w:rPr>
                  <w:rFonts w:ascii="Times New Roman" w:eastAsia="Times New Roman" w:hAnsi="Times New Roman" w:cs="Times New Roman"/>
                  <w:sz w:val="20"/>
                  <w:szCs w:val="20"/>
                  <w:lang w:eastAsia="en-GB"/>
                </w:rPr>
                <w:delText>0</w:delText>
              </w:r>
            </w:del>
            <w:ins w:id="378" w:author="Author">
              <w:r w:rsidR="00020F4A">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del w:id="379" w:author="Author">
              <w:r w:rsidRPr="00E30054" w:rsidDel="00020F4A">
                <w:rPr>
                  <w:rFonts w:ascii="Times New Roman" w:eastAsia="Times New Roman" w:hAnsi="Times New Roman" w:cs="Times New Roman"/>
                  <w:sz w:val="20"/>
                  <w:szCs w:val="20"/>
                  <w:lang w:eastAsia="en-GB"/>
                </w:rPr>
                <w:delText>3</w:delText>
              </w:r>
            </w:del>
            <w:ins w:id="380" w:author="Author">
              <w:r w:rsidR="00020F4A">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CC1-</w:t>
            </w:r>
            <w:r w:rsidRPr="00E30054">
              <w:rPr>
                <w:rFonts w:ascii="Times New Roman" w:eastAsia="Times New Roman" w:hAnsi="Times New Roman" w:cs="Times New Roman"/>
                <w:sz w:val="20"/>
                <w:szCs w:val="20"/>
                <w:lang w:eastAsia="en-GB"/>
              </w:rPr>
              <w:t>CC14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Flood loss in each of the 14 EEA regions, taking into consideration the effect of diversification between zones.</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C0230/R1</w:t>
            </w:r>
            <w:del w:id="381" w:author="Author">
              <w:r w:rsidRPr="00E30054" w:rsidDel="00020F4A">
                <w:rPr>
                  <w:rFonts w:ascii="Times New Roman" w:eastAsia="Times New Roman" w:hAnsi="Times New Roman" w:cs="Times New Roman"/>
                  <w:sz w:val="20"/>
                  <w:szCs w:val="20"/>
                  <w:lang w:eastAsia="en-GB"/>
                </w:rPr>
                <w:delText>3</w:delText>
              </w:r>
            </w:del>
            <w:r w:rsidRPr="00E30054">
              <w:rPr>
                <w:rFonts w:ascii="Times New Roman" w:eastAsia="Times New Roman" w:hAnsi="Times New Roman" w:cs="Times New Roman"/>
                <w:sz w:val="20"/>
                <w:szCs w:val="20"/>
                <w:lang w:eastAsia="en-GB"/>
              </w:rPr>
              <w:t>4</w:t>
            </w:r>
            <w:ins w:id="382" w:author="Author">
              <w:r w:rsidR="00020F4A">
                <w:rPr>
                  <w:rFonts w:ascii="Times New Roman" w:eastAsia="Times New Roman" w:hAnsi="Times New Roman" w:cs="Times New Roman"/>
                  <w:sz w:val="20"/>
                  <w:szCs w:val="20"/>
                  <w:lang w:eastAsia="en-GB"/>
                </w:rPr>
                <w:t>0</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CC15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Flood EEA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w:t>
            </w:r>
            <w:r w:rsidRPr="00E30054">
              <w:rPr>
                <w:rFonts w:ascii="Times New Roman" w:eastAsia="Times New Roman" w:hAnsi="Times New Roman" w:cs="Times New Roman"/>
                <w:sz w:val="20"/>
                <w:szCs w:val="20"/>
                <w:lang w:eastAsia="en-GB"/>
              </w:rPr>
              <w:t xml:space="preserve">pecified gross Flood loss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sidR="00C61B86">
              <w:rPr>
                <w:rFonts w:ascii="Times New Roman" w:eastAsia="Times New Roman" w:hAnsi="Times New Roman" w:cs="Times New Roman"/>
                <w:sz w:val="20"/>
                <w:szCs w:val="20"/>
                <w:lang w:eastAsia="en-GB"/>
              </w:rPr>
              <w:t>14</w:t>
            </w:r>
            <w:r w:rsidRPr="00E30054">
              <w:rPr>
                <w:rFonts w:ascii="Times New Roman" w:eastAsia="Times New Roman" w:hAnsi="Times New Roman" w:cs="Times New Roman"/>
                <w:sz w:val="20"/>
                <w:szCs w:val="20"/>
                <w:lang w:eastAsia="en-GB"/>
              </w:rPr>
              <w:t xml:space="preserve"> EEA regions</w:t>
            </w:r>
            <w:r>
              <w:rPr>
                <w:rFonts w:ascii="Times New Roman" w:eastAsia="Times New Roman" w:hAnsi="Times New Roman" w:cs="Times New Roman"/>
                <w:sz w:val="20"/>
                <w:szCs w:val="20"/>
                <w:lang w:eastAsia="en-GB"/>
              </w:rPr>
              <w:t>.</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C0240/R12</w:t>
            </w:r>
            <w:del w:id="383" w:author="Author">
              <w:r w:rsidRPr="00E30054" w:rsidDel="00020F4A">
                <w:rPr>
                  <w:rFonts w:ascii="Times New Roman" w:eastAsia="Times New Roman" w:hAnsi="Times New Roman" w:cs="Times New Roman"/>
                  <w:sz w:val="20"/>
                  <w:szCs w:val="20"/>
                  <w:lang w:eastAsia="en-GB"/>
                </w:rPr>
                <w:delText>0</w:delText>
              </w:r>
            </w:del>
            <w:ins w:id="384" w:author="Author">
              <w:r w:rsidR="00020F4A">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del w:id="385" w:author="Author">
              <w:r w:rsidRPr="00E30054" w:rsidDel="00020F4A">
                <w:rPr>
                  <w:rFonts w:ascii="Times New Roman" w:eastAsia="Times New Roman" w:hAnsi="Times New Roman" w:cs="Times New Roman"/>
                  <w:sz w:val="20"/>
                  <w:szCs w:val="20"/>
                  <w:lang w:eastAsia="en-GB"/>
                </w:rPr>
                <w:delText>3</w:delText>
              </w:r>
            </w:del>
            <w:ins w:id="386" w:author="Author">
              <w:r w:rsidR="00020F4A">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DA4989" w:rsidRPr="00E30054" w:rsidRDefault="00DA4989" w:rsidP="00DA4989">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CD1</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CD14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
          <w:p w:rsidR="00DA4989" w:rsidRPr="00E30054" w:rsidRDefault="00DA4989"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Risk Charge Factor per each of the 14 EEA regions for Flood according to the Standard Formula, taking into consideration the effect of </w:t>
            </w:r>
            <w:r w:rsidR="009F11BB">
              <w:rPr>
                <w:rFonts w:ascii="Times New Roman" w:eastAsia="Times New Roman" w:hAnsi="Times New Roman" w:cs="Times New Roman"/>
                <w:sz w:val="20"/>
                <w:szCs w:val="20"/>
                <w:lang w:eastAsia="en-GB"/>
              </w:rPr>
              <w:t xml:space="preserve">diversification between zones. </w:t>
            </w:r>
          </w:p>
        </w:tc>
      </w:tr>
      <w:tr w:rsidR="00DA4989" w:rsidTr="009F11BB">
        <w:tc>
          <w:tcPr>
            <w:tcW w:w="1951" w:type="dxa"/>
          </w:tcPr>
          <w:p w:rsidR="00DA4989" w:rsidRPr="00A32F9B" w:rsidRDefault="00DA4989"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C0240/R1</w:t>
            </w:r>
            <w:del w:id="387" w:author="Author">
              <w:r w:rsidRPr="00A32F9B" w:rsidDel="00020F4A">
                <w:rPr>
                  <w:rFonts w:ascii="Times New Roman" w:eastAsia="Times New Roman" w:hAnsi="Times New Roman" w:cs="Times New Roman"/>
                  <w:sz w:val="20"/>
                  <w:szCs w:val="20"/>
                  <w:lang w:eastAsia="en-GB"/>
                </w:rPr>
                <w:delText>3</w:delText>
              </w:r>
            </w:del>
            <w:r w:rsidRPr="00A32F9B">
              <w:rPr>
                <w:rFonts w:ascii="Times New Roman" w:eastAsia="Times New Roman" w:hAnsi="Times New Roman" w:cs="Times New Roman"/>
                <w:sz w:val="20"/>
                <w:szCs w:val="20"/>
                <w:lang w:eastAsia="en-GB"/>
              </w:rPr>
              <w:t>4</w:t>
            </w:r>
            <w:ins w:id="388" w:author="Author">
              <w:r w:rsidR="00020F4A">
                <w:rPr>
                  <w:rFonts w:ascii="Times New Roman" w:eastAsia="Times New Roman" w:hAnsi="Times New Roman" w:cs="Times New Roman"/>
                  <w:sz w:val="20"/>
                  <w:szCs w:val="20"/>
                  <w:lang w:eastAsia="en-GB"/>
                </w:rPr>
                <w:t>0</w:t>
              </w:r>
            </w:ins>
            <w:r w:rsidRPr="00A32F9B">
              <w:rPr>
                <w:rFonts w:ascii="Times New Roman" w:eastAsia="Times New Roman" w:hAnsi="Times New Roman" w:cs="Times New Roman"/>
                <w:sz w:val="20"/>
                <w:szCs w:val="20"/>
                <w:lang w:eastAsia="en-GB"/>
              </w:rPr>
              <w:t>0</w:t>
            </w:r>
          </w:p>
          <w:p w:rsidR="00DA4989" w:rsidRPr="00A32F9B" w:rsidRDefault="00DA4989" w:rsidP="00310F34">
            <w:pPr>
              <w:rPr>
                <w:rFonts w:ascii="Times New Roman" w:hAnsi="Times New Roman" w:cs="Times New Roman"/>
                <w:sz w:val="20"/>
                <w:szCs w:val="20"/>
              </w:rPr>
            </w:pPr>
            <w:r w:rsidRPr="00A32F9B">
              <w:rPr>
                <w:rFonts w:ascii="Times New Roman" w:eastAsia="Times New Roman" w:hAnsi="Times New Roman" w:cs="Times New Roman"/>
                <w:sz w:val="20"/>
                <w:szCs w:val="20"/>
                <w:lang w:eastAsia="en-GB"/>
              </w:rPr>
              <w:t>(CD15)</w:t>
            </w:r>
          </w:p>
        </w:tc>
        <w:tc>
          <w:tcPr>
            <w:tcW w:w="2552" w:type="dxa"/>
          </w:tcPr>
          <w:p w:rsidR="00DA4989" w:rsidRPr="00A32F9B" w:rsidRDefault="00DA4989"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Catastrophe Risk Charge Factor before risk mitigation – Total Flood EEA Regions before diversification</w:t>
            </w:r>
          </w:p>
        </w:tc>
        <w:tc>
          <w:tcPr>
            <w:tcW w:w="4739" w:type="dxa"/>
          </w:tcPr>
          <w:p w:rsidR="00A32F9B" w:rsidRDefault="00A32F9B" w:rsidP="00A32F9B">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Ratio between total specified gross loss and total exposure.</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C0250/R12</w:t>
            </w:r>
            <w:del w:id="389" w:author="Author">
              <w:r w:rsidDel="00020F4A">
                <w:rPr>
                  <w:rFonts w:ascii="Times New Roman" w:eastAsia="Times New Roman" w:hAnsi="Times New Roman" w:cs="Times New Roman"/>
                  <w:sz w:val="20"/>
                  <w:szCs w:val="20"/>
                  <w:lang w:eastAsia="en-GB"/>
                </w:rPr>
                <w:delText>0</w:delText>
              </w:r>
            </w:del>
            <w:ins w:id="390" w:author="Author">
              <w:r w:rsidR="00020F4A">
                <w:rPr>
                  <w:rFonts w:ascii="Times New Roman" w:eastAsia="Times New Roman" w:hAnsi="Times New Roman" w:cs="Times New Roman"/>
                  <w:sz w:val="20"/>
                  <w:szCs w:val="20"/>
                  <w:lang w:eastAsia="en-GB"/>
                </w:rPr>
                <w:t>6</w:t>
              </w:r>
            </w:ins>
            <w:r>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R13</w:t>
            </w:r>
            <w:del w:id="391" w:author="Author">
              <w:r w:rsidRPr="00E30054" w:rsidDel="00020F4A">
                <w:rPr>
                  <w:rFonts w:ascii="Times New Roman" w:eastAsia="Times New Roman" w:hAnsi="Times New Roman" w:cs="Times New Roman"/>
                  <w:sz w:val="20"/>
                  <w:szCs w:val="20"/>
                  <w:lang w:eastAsia="en-GB"/>
                </w:rPr>
                <w:delText>3</w:delText>
              </w:r>
            </w:del>
            <w:ins w:id="392" w:author="Author">
              <w:r w:rsidR="00020F4A">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CE1-</w:t>
            </w:r>
            <w:r w:rsidRPr="00E30054">
              <w:rPr>
                <w:rFonts w:ascii="Times New Roman" w:eastAsia="Times New Roman" w:hAnsi="Times New Roman" w:cs="Times New Roman"/>
                <w:sz w:val="20"/>
                <w:szCs w:val="20"/>
                <w:lang w:eastAsia="en-GB"/>
              </w:rPr>
              <w:t>CE14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739"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Flood risk in each of the 14 EEA regions according to scenario A or scenario B. </w:t>
            </w:r>
          </w:p>
          <w:p w:rsidR="00DA4989" w:rsidRDefault="00DA4989" w:rsidP="00310F34">
            <w:pPr>
              <w:rPr>
                <w:rFonts w:ascii="Times New Roman" w:eastAsia="Times New Roman" w:hAnsi="Times New Roman" w:cs="Times New Roman"/>
                <w:sz w:val="20"/>
                <w:szCs w:val="20"/>
                <w:lang w:eastAsia="en-GB"/>
              </w:rPr>
            </w:pPr>
          </w:p>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By determining the largest amount of scenario A and B,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must be taken into account.</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C0260/R12</w:t>
            </w:r>
            <w:del w:id="393" w:author="Author">
              <w:r w:rsidDel="00020F4A">
                <w:rPr>
                  <w:rFonts w:ascii="Times New Roman" w:eastAsia="Times New Roman" w:hAnsi="Times New Roman" w:cs="Times New Roman"/>
                  <w:sz w:val="20"/>
                  <w:szCs w:val="20"/>
                  <w:lang w:eastAsia="en-GB"/>
                </w:rPr>
                <w:delText>0</w:delText>
              </w:r>
            </w:del>
            <w:ins w:id="394" w:author="Author">
              <w:r w:rsidR="00020F4A">
                <w:rPr>
                  <w:rFonts w:ascii="Times New Roman" w:eastAsia="Times New Roman" w:hAnsi="Times New Roman" w:cs="Times New Roman"/>
                  <w:sz w:val="20"/>
                  <w:szCs w:val="20"/>
                  <w:lang w:eastAsia="en-GB"/>
                </w:rPr>
                <w:t>6</w:t>
              </w:r>
            </w:ins>
            <w:r>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R13</w:t>
            </w:r>
            <w:del w:id="395" w:author="Author">
              <w:r w:rsidRPr="00E30054" w:rsidDel="00020F4A">
                <w:rPr>
                  <w:rFonts w:ascii="Times New Roman" w:eastAsia="Times New Roman" w:hAnsi="Times New Roman" w:cs="Times New Roman"/>
                  <w:sz w:val="20"/>
                  <w:szCs w:val="20"/>
                  <w:lang w:eastAsia="en-GB"/>
                </w:rPr>
                <w:delText>3</w:delText>
              </w:r>
            </w:del>
            <w:ins w:id="396" w:author="Author">
              <w:r w:rsidR="00020F4A">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DA4989" w:rsidRPr="00E30054" w:rsidRDefault="00DA4989" w:rsidP="00DA4989">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CF1</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CF14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
          <w:p w:rsidR="00DA4989" w:rsidRPr="00E30054" w:rsidRDefault="00DA4989"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Floods in each of th</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 14 EEA Regions, corresponding to</w:t>
            </w:r>
            <w:r w:rsidR="009F11BB">
              <w:rPr>
                <w:rFonts w:ascii="Times New Roman" w:eastAsia="Times New Roman" w:hAnsi="Times New Roman" w:cs="Times New Roman"/>
                <w:sz w:val="20"/>
                <w:szCs w:val="20"/>
                <w:lang w:eastAsia="en-GB"/>
              </w:rPr>
              <w:t xml:space="preserve"> the larger of scenario A or B.</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C0260/1</w:t>
            </w:r>
            <w:del w:id="397" w:author="Author">
              <w:r w:rsidRPr="00E30054" w:rsidDel="00020F4A">
                <w:rPr>
                  <w:rFonts w:ascii="Times New Roman" w:eastAsia="Times New Roman" w:hAnsi="Times New Roman" w:cs="Times New Roman"/>
                  <w:sz w:val="20"/>
                  <w:szCs w:val="20"/>
                  <w:lang w:eastAsia="en-GB"/>
                </w:rPr>
                <w:delText>3</w:delText>
              </w:r>
            </w:del>
            <w:r w:rsidRPr="00E30054">
              <w:rPr>
                <w:rFonts w:ascii="Times New Roman" w:eastAsia="Times New Roman" w:hAnsi="Times New Roman" w:cs="Times New Roman"/>
                <w:sz w:val="20"/>
                <w:szCs w:val="20"/>
                <w:lang w:eastAsia="en-GB"/>
              </w:rPr>
              <w:t>4</w:t>
            </w:r>
            <w:ins w:id="398" w:author="Author">
              <w:r w:rsidR="00020F4A">
                <w:rPr>
                  <w:rFonts w:ascii="Times New Roman" w:eastAsia="Times New Roman" w:hAnsi="Times New Roman" w:cs="Times New Roman"/>
                  <w:sz w:val="20"/>
                  <w:szCs w:val="20"/>
                  <w:lang w:eastAsia="en-GB"/>
                </w:rPr>
                <w:t>0</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CF15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EEA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capital requirement before risk mitigation arising from Floods 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w:t>
            </w:r>
            <w:del w:id="399" w:author="Author">
              <w:r w:rsidRPr="00E30054" w:rsidDel="00020F4A">
                <w:rPr>
                  <w:rFonts w:ascii="Times New Roman" w:eastAsia="Times New Roman" w:hAnsi="Times New Roman" w:cs="Times New Roman"/>
                  <w:sz w:val="20"/>
                  <w:szCs w:val="20"/>
                  <w:lang w:eastAsia="en-GB"/>
                </w:rPr>
                <w:delText>4</w:delText>
              </w:r>
            </w:del>
            <w:ins w:id="400" w:author="Author">
              <w:r w:rsidR="00020F4A">
                <w:rPr>
                  <w:rFonts w:ascii="Times New Roman" w:eastAsia="Times New Roman" w:hAnsi="Times New Roman" w:cs="Times New Roman"/>
                  <w:sz w:val="20"/>
                  <w:szCs w:val="20"/>
                  <w:lang w:eastAsia="en-GB"/>
                </w:rPr>
                <w:t>5</w:t>
              </w:r>
            </w:ins>
            <w:r w:rsidRPr="00E30054">
              <w:rPr>
                <w:rFonts w:ascii="Times New Roman" w:eastAsia="Times New Roman" w:hAnsi="Times New Roman" w:cs="Times New Roman"/>
                <w:sz w:val="20"/>
                <w:szCs w:val="20"/>
                <w:lang w:eastAsia="en-GB"/>
              </w:rPr>
              <w:t>90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CF30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Other Regions before diversification</w:t>
            </w:r>
          </w:p>
        </w:tc>
        <w:tc>
          <w:tcPr>
            <w:tcW w:w="4739"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Flood risk in regions other than the EEA Regions. It is the amount of the instantaneous loss, without deduction of the amounts recoverable from reinsurance contracts and Special Purpose Vehicles.</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w:t>
            </w:r>
            <w:del w:id="401" w:author="Author">
              <w:r w:rsidRPr="00E30054" w:rsidDel="00020F4A">
                <w:rPr>
                  <w:rFonts w:ascii="Times New Roman" w:eastAsia="Times New Roman" w:hAnsi="Times New Roman" w:cs="Times New Roman"/>
                  <w:sz w:val="20"/>
                  <w:szCs w:val="20"/>
                  <w:lang w:eastAsia="en-GB"/>
                </w:rPr>
                <w:delText>5</w:delText>
              </w:r>
            </w:del>
            <w:ins w:id="402" w:author="Author">
              <w:r w:rsidR="00020F4A">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All Regions before diversification</w:t>
            </w:r>
          </w:p>
        </w:tc>
        <w:tc>
          <w:tcPr>
            <w:tcW w:w="4739" w:type="dxa"/>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capital requirement before risk mitigation arising from Floods 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w:t>
            </w:r>
            <w:del w:id="403" w:author="Author">
              <w:r w:rsidRPr="00E30054" w:rsidDel="00020F4A">
                <w:rPr>
                  <w:rFonts w:ascii="Times New Roman" w:eastAsia="Times New Roman" w:hAnsi="Times New Roman" w:cs="Times New Roman"/>
                  <w:sz w:val="20"/>
                  <w:szCs w:val="20"/>
                  <w:lang w:eastAsia="en-GB"/>
                </w:rPr>
                <w:delText>5</w:delText>
              </w:r>
            </w:del>
            <w:ins w:id="404" w:author="Author">
              <w:r w:rsidR="00020F4A">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10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Flood risks relating to the different regions (both EEA Regions and Other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w:t>
            </w:r>
            <w:ins w:id="405" w:author="Author">
              <w:r w:rsidR="00020F4A">
                <w:rPr>
                  <w:rFonts w:ascii="Times New Roman" w:eastAsia="Times New Roman" w:hAnsi="Times New Roman" w:cs="Times New Roman"/>
                  <w:sz w:val="20"/>
                  <w:szCs w:val="20"/>
                  <w:lang w:eastAsia="en-GB"/>
                </w:rPr>
                <w:t>6</w:t>
              </w:r>
            </w:ins>
            <w:del w:id="406" w:author="Author">
              <w:r w:rsidRPr="00E30054" w:rsidDel="00020F4A">
                <w:rPr>
                  <w:rFonts w:ascii="Times New Roman" w:eastAsia="Times New Roman" w:hAnsi="Times New Roman" w:cs="Times New Roman"/>
                  <w:sz w:val="20"/>
                  <w:szCs w:val="20"/>
                  <w:lang w:eastAsia="en-GB"/>
                </w:rPr>
                <w:delText>5</w:delText>
              </w:r>
            </w:del>
            <w:r w:rsidRPr="00E30054">
              <w:rPr>
                <w:rFonts w:ascii="Times New Roman" w:eastAsia="Times New Roman" w:hAnsi="Times New Roman" w:cs="Times New Roman"/>
                <w:sz w:val="20"/>
                <w:szCs w:val="20"/>
                <w:lang w:eastAsia="en-GB"/>
              </w:rPr>
              <w:t>20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CF33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after diversification</w:t>
            </w:r>
          </w:p>
        </w:tc>
        <w:tc>
          <w:tcPr>
            <w:tcW w:w="4739" w:type="dxa"/>
          </w:tcPr>
          <w:p w:rsidR="00C61B86"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Flood risk, taking into consideration the diversification effect given in C0260/R1</w:t>
            </w:r>
            <w:del w:id="407" w:author="Author">
              <w:r w:rsidRPr="00E30054" w:rsidDel="00020F4A">
                <w:rPr>
                  <w:rFonts w:ascii="Times New Roman" w:eastAsia="Times New Roman" w:hAnsi="Times New Roman" w:cs="Times New Roman"/>
                  <w:sz w:val="20"/>
                  <w:szCs w:val="20"/>
                  <w:lang w:eastAsia="en-GB"/>
                </w:rPr>
                <w:delText>5</w:delText>
              </w:r>
            </w:del>
            <w:ins w:id="408" w:author="Author">
              <w:r w:rsidR="00020F4A">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10.</w:t>
            </w:r>
          </w:p>
          <w:p w:rsidR="00DA4989" w:rsidRPr="00E30054"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 </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C0270/R12</w:t>
            </w:r>
            <w:del w:id="409" w:author="Author">
              <w:r w:rsidRPr="00E30054" w:rsidDel="00020F4A">
                <w:rPr>
                  <w:rFonts w:ascii="Times New Roman" w:eastAsia="Times New Roman" w:hAnsi="Times New Roman" w:cs="Times New Roman"/>
                  <w:sz w:val="20"/>
                  <w:szCs w:val="20"/>
                  <w:lang w:eastAsia="en-GB"/>
                </w:rPr>
                <w:delText>0</w:delText>
              </w:r>
            </w:del>
            <w:ins w:id="410" w:author="Author">
              <w:r w:rsidR="00020F4A">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w:t>
            </w:r>
            <w:r w:rsidR="00C61B8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del w:id="411" w:author="Author">
              <w:r w:rsidRPr="00E30054" w:rsidDel="00020F4A">
                <w:rPr>
                  <w:rFonts w:ascii="Times New Roman" w:eastAsia="Times New Roman" w:hAnsi="Times New Roman" w:cs="Times New Roman"/>
                  <w:sz w:val="20"/>
                  <w:szCs w:val="20"/>
                  <w:lang w:eastAsia="en-GB"/>
                </w:rPr>
                <w:delText>3</w:delText>
              </w:r>
            </w:del>
            <w:ins w:id="412" w:author="Author">
              <w:r w:rsidR="00020F4A">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CG1:CG14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
          <w:p w:rsidR="00C61B86" w:rsidRPr="00E30054"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14 EEA Regions the estimated risk mitigation effect, corresponding to the selected scenario,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w:t>
            </w:r>
            <w:del w:id="413" w:author="Author">
              <w:r w:rsidRPr="00E30054" w:rsidDel="00020F4A">
                <w:rPr>
                  <w:rFonts w:ascii="Times New Roman" w:eastAsia="Times New Roman" w:hAnsi="Times New Roman" w:cs="Times New Roman"/>
                  <w:sz w:val="20"/>
                  <w:szCs w:val="20"/>
                  <w:lang w:eastAsia="en-GB"/>
                </w:rPr>
                <w:delText>3</w:delText>
              </w:r>
            </w:del>
            <w:r w:rsidRPr="00E30054">
              <w:rPr>
                <w:rFonts w:ascii="Times New Roman" w:eastAsia="Times New Roman" w:hAnsi="Times New Roman" w:cs="Times New Roman"/>
                <w:sz w:val="20"/>
                <w:szCs w:val="20"/>
                <w:lang w:eastAsia="en-GB"/>
              </w:rPr>
              <w:t>4</w:t>
            </w:r>
            <w:ins w:id="414" w:author="Author">
              <w:r w:rsidR="00020F4A">
                <w:rPr>
                  <w:rFonts w:ascii="Times New Roman" w:eastAsia="Times New Roman" w:hAnsi="Times New Roman" w:cs="Times New Roman"/>
                  <w:sz w:val="20"/>
                  <w:szCs w:val="20"/>
                  <w:lang w:eastAsia="en-GB"/>
                </w:rPr>
                <w:t>0</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CG15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Flood EEA Regions before diversification</w:t>
            </w:r>
          </w:p>
        </w:tc>
        <w:tc>
          <w:tcPr>
            <w:tcW w:w="4739" w:type="dxa"/>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Risk Mitigation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w:t>
            </w:r>
            <w:del w:id="415" w:author="Author">
              <w:r w:rsidRPr="00E30054" w:rsidDel="00020F4A">
                <w:rPr>
                  <w:rFonts w:ascii="Times New Roman" w:eastAsia="Times New Roman" w:hAnsi="Times New Roman" w:cs="Times New Roman"/>
                  <w:sz w:val="20"/>
                  <w:szCs w:val="20"/>
                  <w:lang w:eastAsia="en-GB"/>
                </w:rPr>
                <w:delText>4</w:delText>
              </w:r>
            </w:del>
            <w:ins w:id="416" w:author="Author">
              <w:r w:rsidR="00020F4A">
                <w:rPr>
                  <w:rFonts w:ascii="Times New Roman" w:eastAsia="Times New Roman" w:hAnsi="Times New Roman" w:cs="Times New Roman"/>
                  <w:sz w:val="20"/>
                  <w:szCs w:val="20"/>
                  <w:lang w:eastAsia="en-GB"/>
                </w:rPr>
                <w:t>5</w:t>
              </w:r>
            </w:ins>
            <w:r w:rsidRPr="00E30054">
              <w:rPr>
                <w:rFonts w:ascii="Times New Roman" w:eastAsia="Times New Roman" w:hAnsi="Times New Roman" w:cs="Times New Roman"/>
                <w:sz w:val="20"/>
                <w:szCs w:val="20"/>
                <w:lang w:eastAsia="en-GB"/>
              </w:rPr>
              <w:t>90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CG30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ins w:id="417" w:author="Author">
              <w:r w:rsidR="00020F4A">
                <w:rPr>
                  <w:rFonts w:ascii="Times New Roman" w:eastAsia="Times New Roman" w:hAnsi="Times New Roman" w:cs="Times New Roman"/>
                  <w:sz w:val="20"/>
                  <w:szCs w:val="20"/>
                  <w:lang w:eastAsia="en-GB"/>
                </w:rPr>
                <w:t xml:space="preserve">Total </w:t>
              </w:r>
            </w:ins>
            <w:r w:rsidRPr="00E30054">
              <w:rPr>
                <w:rFonts w:ascii="Times New Roman" w:eastAsia="Times New Roman" w:hAnsi="Times New Roman" w:cs="Times New Roman"/>
                <w:sz w:val="20"/>
                <w:szCs w:val="20"/>
                <w:lang w:eastAsia="en-GB"/>
              </w:rPr>
              <w:t>Flood Other Regions before diversification</w:t>
            </w:r>
          </w:p>
        </w:tc>
        <w:tc>
          <w:tcPr>
            <w:tcW w:w="4739" w:type="dxa"/>
          </w:tcPr>
          <w:p w:rsidR="00C61B86"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w:t>
            </w:r>
            <w:del w:id="418" w:author="Author">
              <w:r w:rsidRPr="00E30054" w:rsidDel="00020F4A">
                <w:rPr>
                  <w:rFonts w:ascii="Times New Roman" w:eastAsia="Times New Roman" w:hAnsi="Times New Roman" w:cs="Times New Roman"/>
                  <w:sz w:val="20"/>
                  <w:szCs w:val="20"/>
                  <w:lang w:eastAsia="en-GB"/>
                </w:rPr>
                <w:delText>5</w:delText>
              </w:r>
            </w:del>
            <w:ins w:id="419" w:author="Author">
              <w:r w:rsidR="00020F4A">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CG31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ins w:id="420" w:author="Author">
              <w:r w:rsidR="00020F4A">
                <w:rPr>
                  <w:rFonts w:ascii="Times New Roman" w:eastAsia="Times New Roman" w:hAnsi="Times New Roman" w:cs="Times New Roman"/>
                  <w:sz w:val="20"/>
                  <w:szCs w:val="20"/>
                  <w:lang w:eastAsia="en-GB"/>
                </w:rPr>
                <w:t xml:space="preserve">Total </w:t>
              </w:r>
            </w:ins>
            <w:r w:rsidRPr="00E30054">
              <w:rPr>
                <w:rFonts w:ascii="Times New Roman" w:eastAsia="Times New Roman" w:hAnsi="Times New Roman" w:cs="Times New Roman"/>
                <w:sz w:val="20"/>
                <w:szCs w:val="20"/>
                <w:lang w:eastAsia="en-GB"/>
              </w:rPr>
              <w:t>Flood All Regions before diversification</w:t>
            </w:r>
          </w:p>
        </w:tc>
        <w:tc>
          <w:tcPr>
            <w:tcW w:w="4739" w:type="dxa"/>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Risk Mitigation </w:t>
            </w:r>
            <w:r w:rsidRPr="00DA4989">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C0280/R12</w:t>
            </w:r>
            <w:del w:id="421" w:author="Author">
              <w:r w:rsidRPr="00E30054" w:rsidDel="00020F4A">
                <w:rPr>
                  <w:rFonts w:ascii="Times New Roman" w:eastAsia="Times New Roman" w:hAnsi="Times New Roman" w:cs="Times New Roman"/>
                  <w:sz w:val="20"/>
                  <w:szCs w:val="20"/>
                  <w:lang w:eastAsia="en-GB"/>
                </w:rPr>
                <w:delText>0</w:delText>
              </w:r>
            </w:del>
            <w:ins w:id="422" w:author="Author">
              <w:r w:rsidR="00020F4A">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w:t>
            </w:r>
            <w:r w:rsidR="00C61B8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del w:id="423" w:author="Author">
              <w:r w:rsidRPr="00E30054" w:rsidDel="00020F4A">
                <w:rPr>
                  <w:rFonts w:ascii="Times New Roman" w:eastAsia="Times New Roman" w:hAnsi="Times New Roman" w:cs="Times New Roman"/>
                  <w:sz w:val="20"/>
                  <w:szCs w:val="20"/>
                  <w:lang w:eastAsia="en-GB"/>
                </w:rPr>
                <w:delText>3</w:delText>
              </w:r>
            </w:del>
            <w:ins w:id="424" w:author="Author">
              <w:r w:rsidR="00020F4A">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61B86">
              <w:rPr>
                <w:rFonts w:ascii="Times New Roman" w:eastAsia="Times New Roman" w:hAnsi="Times New Roman" w:cs="Times New Roman"/>
                <w:sz w:val="20"/>
                <w:szCs w:val="20"/>
                <w:lang w:eastAsia="en-GB"/>
              </w:rPr>
              <w:t>CH1-</w:t>
            </w:r>
            <w:r w:rsidRPr="00E30054">
              <w:rPr>
                <w:rFonts w:ascii="Times New Roman" w:eastAsia="Times New Roman" w:hAnsi="Times New Roman" w:cs="Times New Roman"/>
                <w:sz w:val="20"/>
                <w:szCs w:val="20"/>
                <w:lang w:eastAsia="en-GB"/>
              </w:rPr>
              <w:t>CH14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
          <w:p w:rsidR="00C61B86" w:rsidRPr="00E30054"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14 EEA Regions the estimated reinstatement premiums, corresponding to the selected scenario,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w:t>
            </w:r>
            <w:del w:id="425" w:author="Author">
              <w:r w:rsidRPr="00E30054" w:rsidDel="00575E88">
                <w:rPr>
                  <w:rFonts w:ascii="Times New Roman" w:eastAsia="Times New Roman" w:hAnsi="Times New Roman" w:cs="Times New Roman"/>
                  <w:sz w:val="20"/>
                  <w:szCs w:val="20"/>
                  <w:lang w:eastAsia="en-GB"/>
                </w:rPr>
                <w:delText>3</w:delText>
              </w:r>
            </w:del>
            <w:r w:rsidRPr="00E30054">
              <w:rPr>
                <w:rFonts w:ascii="Times New Roman" w:eastAsia="Times New Roman" w:hAnsi="Times New Roman" w:cs="Times New Roman"/>
                <w:sz w:val="20"/>
                <w:szCs w:val="20"/>
                <w:lang w:eastAsia="en-GB"/>
              </w:rPr>
              <w:t>4</w:t>
            </w:r>
            <w:ins w:id="426" w:author="Author">
              <w:r w:rsidR="00575E88">
                <w:rPr>
                  <w:rFonts w:ascii="Times New Roman" w:eastAsia="Times New Roman" w:hAnsi="Times New Roman" w:cs="Times New Roman"/>
                  <w:sz w:val="20"/>
                  <w:szCs w:val="20"/>
                  <w:lang w:eastAsia="en-GB"/>
                </w:rPr>
                <w:t>0</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CH15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ins w:id="427" w:author="Author">
              <w:r w:rsidR="00575E88" w:rsidRPr="00E30054">
                <w:rPr>
                  <w:rFonts w:ascii="Times New Roman" w:eastAsia="Times New Roman" w:hAnsi="Times New Roman" w:cs="Times New Roman"/>
                  <w:sz w:val="20"/>
                  <w:szCs w:val="20"/>
                  <w:lang w:eastAsia="en-GB"/>
                </w:rPr>
                <w:t xml:space="preserve">Total Flood </w:t>
              </w:r>
              <w:r w:rsidR="00575E88">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EEA Regions before diversification</w:t>
            </w:r>
          </w:p>
        </w:tc>
        <w:tc>
          <w:tcPr>
            <w:tcW w:w="4739" w:type="dxa"/>
          </w:tcPr>
          <w:p w:rsidR="005A6674" w:rsidRDefault="005A6674" w:rsidP="005A667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estimated 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w:t>
            </w:r>
            <w:del w:id="428" w:author="Author">
              <w:r w:rsidRPr="00E30054" w:rsidDel="00575E88">
                <w:rPr>
                  <w:rFonts w:ascii="Times New Roman" w:eastAsia="Times New Roman" w:hAnsi="Times New Roman" w:cs="Times New Roman"/>
                  <w:sz w:val="20"/>
                  <w:szCs w:val="20"/>
                  <w:lang w:eastAsia="en-GB"/>
                </w:rPr>
                <w:delText>4</w:delText>
              </w:r>
            </w:del>
            <w:ins w:id="429" w:author="Author">
              <w:r w:rsidR="00575E88">
                <w:rPr>
                  <w:rFonts w:ascii="Times New Roman" w:eastAsia="Times New Roman" w:hAnsi="Times New Roman" w:cs="Times New Roman"/>
                  <w:sz w:val="20"/>
                  <w:szCs w:val="20"/>
                  <w:lang w:eastAsia="en-GB"/>
                </w:rPr>
                <w:t>5</w:t>
              </w:r>
            </w:ins>
            <w:r w:rsidRPr="00E30054">
              <w:rPr>
                <w:rFonts w:ascii="Times New Roman" w:eastAsia="Times New Roman" w:hAnsi="Times New Roman" w:cs="Times New Roman"/>
                <w:sz w:val="20"/>
                <w:szCs w:val="20"/>
                <w:lang w:eastAsia="en-GB"/>
              </w:rPr>
              <w:t>90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CH30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ins w:id="430" w:author="Author">
              <w:r w:rsidR="00575E88" w:rsidRPr="00E30054">
                <w:rPr>
                  <w:rFonts w:ascii="Times New Roman" w:eastAsia="Times New Roman" w:hAnsi="Times New Roman" w:cs="Times New Roman"/>
                  <w:sz w:val="20"/>
                  <w:szCs w:val="20"/>
                  <w:lang w:eastAsia="en-GB"/>
                </w:rPr>
                <w:t xml:space="preserve">Total Flood </w:t>
              </w:r>
              <w:r w:rsidR="00575E88">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Other Regions before diversification</w:t>
            </w:r>
          </w:p>
        </w:tc>
        <w:tc>
          <w:tcPr>
            <w:tcW w:w="4739" w:type="dxa"/>
          </w:tcPr>
          <w:p w:rsidR="005A6674"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w:t>
            </w:r>
            <w:del w:id="431" w:author="Author">
              <w:r w:rsidRPr="00E30054" w:rsidDel="00575E88">
                <w:rPr>
                  <w:rFonts w:ascii="Times New Roman" w:eastAsia="Times New Roman" w:hAnsi="Times New Roman" w:cs="Times New Roman"/>
                  <w:sz w:val="20"/>
                  <w:szCs w:val="20"/>
                  <w:lang w:eastAsia="en-GB"/>
                </w:rPr>
                <w:delText>5</w:delText>
              </w:r>
            </w:del>
            <w:ins w:id="432" w:author="Author">
              <w:r w:rsidR="00575E88">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CH31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ins w:id="433" w:author="Author">
              <w:r w:rsidR="00575E88" w:rsidRPr="00E30054">
                <w:rPr>
                  <w:rFonts w:ascii="Times New Roman" w:eastAsia="Times New Roman" w:hAnsi="Times New Roman" w:cs="Times New Roman"/>
                  <w:sz w:val="20"/>
                  <w:szCs w:val="20"/>
                  <w:lang w:eastAsia="en-GB"/>
                </w:rPr>
                <w:t xml:space="preserve">Total Flood </w:t>
              </w:r>
              <w:r w:rsidR="00575E88">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All Regions before diversification</w:t>
            </w:r>
          </w:p>
        </w:tc>
        <w:tc>
          <w:tcPr>
            <w:tcW w:w="4739" w:type="dxa"/>
          </w:tcPr>
          <w:p w:rsidR="005A6674" w:rsidRDefault="005A6674" w:rsidP="005A667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estimated 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DA4989">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5A6674"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C0290/R12</w:t>
            </w:r>
            <w:del w:id="434" w:author="Author">
              <w:r w:rsidDel="00575E88">
                <w:rPr>
                  <w:rFonts w:ascii="Times New Roman" w:eastAsia="Times New Roman" w:hAnsi="Times New Roman" w:cs="Times New Roman"/>
                  <w:sz w:val="20"/>
                  <w:szCs w:val="20"/>
                  <w:lang w:eastAsia="en-GB"/>
                </w:rPr>
                <w:delText>0</w:delText>
              </w:r>
            </w:del>
            <w:ins w:id="435" w:author="Author">
              <w:r w:rsidR="00575E88">
                <w:rPr>
                  <w:rFonts w:ascii="Times New Roman" w:eastAsia="Times New Roman" w:hAnsi="Times New Roman" w:cs="Times New Roman"/>
                  <w:sz w:val="20"/>
                  <w:szCs w:val="20"/>
                  <w:lang w:eastAsia="en-GB"/>
                </w:rPr>
                <w:t>6</w:t>
              </w:r>
            </w:ins>
            <w:r>
              <w:rPr>
                <w:rFonts w:ascii="Times New Roman" w:eastAsia="Times New Roman" w:hAnsi="Times New Roman" w:cs="Times New Roman"/>
                <w:sz w:val="20"/>
                <w:szCs w:val="20"/>
                <w:lang w:eastAsia="en-GB"/>
              </w:rPr>
              <w:t>0-</w:t>
            </w:r>
            <w:r w:rsidR="00DA4989" w:rsidRPr="00E30054">
              <w:rPr>
                <w:rFonts w:ascii="Times New Roman" w:eastAsia="Times New Roman" w:hAnsi="Times New Roman" w:cs="Times New Roman"/>
                <w:sz w:val="20"/>
                <w:szCs w:val="20"/>
                <w:lang w:eastAsia="en-GB"/>
              </w:rPr>
              <w:t>R13</w:t>
            </w:r>
            <w:del w:id="436" w:author="Author">
              <w:r w:rsidR="00DA4989" w:rsidRPr="00E30054" w:rsidDel="00575E88">
                <w:rPr>
                  <w:rFonts w:ascii="Times New Roman" w:eastAsia="Times New Roman" w:hAnsi="Times New Roman" w:cs="Times New Roman"/>
                  <w:sz w:val="20"/>
                  <w:szCs w:val="20"/>
                  <w:lang w:eastAsia="en-GB"/>
                </w:rPr>
                <w:delText>3</w:delText>
              </w:r>
            </w:del>
            <w:ins w:id="437" w:author="Author">
              <w:r w:rsidR="00575E88">
                <w:rPr>
                  <w:rFonts w:ascii="Times New Roman" w:eastAsia="Times New Roman" w:hAnsi="Times New Roman" w:cs="Times New Roman"/>
                  <w:sz w:val="20"/>
                  <w:szCs w:val="20"/>
                  <w:lang w:eastAsia="en-GB"/>
                </w:rPr>
                <w:t>9</w:t>
              </w:r>
            </w:ins>
            <w:r w:rsidR="00DA4989"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5A6674">
              <w:rPr>
                <w:rFonts w:ascii="Times New Roman" w:eastAsia="Times New Roman" w:hAnsi="Times New Roman" w:cs="Times New Roman"/>
                <w:sz w:val="20"/>
                <w:szCs w:val="20"/>
                <w:lang w:eastAsia="en-GB"/>
              </w:rPr>
              <w:t>CI1-</w:t>
            </w:r>
            <w:r w:rsidRPr="00E30054">
              <w:rPr>
                <w:rFonts w:ascii="Times New Roman" w:eastAsia="Times New Roman" w:hAnsi="Times New Roman" w:cs="Times New Roman"/>
                <w:sz w:val="20"/>
                <w:szCs w:val="20"/>
                <w:lang w:eastAsia="en-GB"/>
              </w:rPr>
              <w:t>CI14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575E8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EEA Region </w:t>
            </w:r>
            <w:del w:id="438" w:author="Author">
              <w:r w:rsidRPr="00E30054" w:rsidDel="00575E88">
                <w:rPr>
                  <w:rFonts w:ascii="Times New Roman" w:eastAsia="Times New Roman" w:hAnsi="Times New Roman" w:cs="Times New Roman"/>
                  <w:sz w:val="20"/>
                  <w:szCs w:val="20"/>
                  <w:lang w:eastAsia="en-GB"/>
                </w:rPr>
                <w:delText>before diversification</w:delText>
              </w:r>
            </w:del>
          </w:p>
        </w:tc>
        <w:tc>
          <w:tcPr>
            <w:tcW w:w="4739" w:type="dxa"/>
          </w:tcPr>
          <w:p w:rsidR="005A6674" w:rsidRPr="00E30054" w:rsidRDefault="00DA4989" w:rsidP="005A667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arising from Flood in each of the 14 EEA regions, corresponding to the selected scenario.</w:t>
            </w:r>
            <w:r w:rsidRPr="00E30054">
              <w:rPr>
                <w:rFonts w:ascii="Times New Roman" w:eastAsia="Times New Roman" w:hAnsi="Times New Roman" w:cs="Times New Roman"/>
                <w:sz w:val="20"/>
                <w:szCs w:val="20"/>
                <w:lang w:eastAsia="en-GB"/>
              </w:rPr>
              <w:br w:type="page"/>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w:t>
            </w:r>
            <w:del w:id="439" w:author="Author">
              <w:r w:rsidRPr="00E30054" w:rsidDel="00575E88">
                <w:rPr>
                  <w:rFonts w:ascii="Times New Roman" w:eastAsia="Times New Roman" w:hAnsi="Times New Roman" w:cs="Times New Roman"/>
                  <w:sz w:val="20"/>
                  <w:szCs w:val="20"/>
                  <w:lang w:eastAsia="en-GB"/>
                </w:rPr>
                <w:delText>3</w:delText>
              </w:r>
            </w:del>
            <w:r w:rsidRPr="00E30054">
              <w:rPr>
                <w:rFonts w:ascii="Times New Roman" w:eastAsia="Times New Roman" w:hAnsi="Times New Roman" w:cs="Times New Roman"/>
                <w:sz w:val="20"/>
                <w:szCs w:val="20"/>
                <w:lang w:eastAsia="en-GB"/>
              </w:rPr>
              <w:t>4</w:t>
            </w:r>
            <w:ins w:id="440" w:author="Author">
              <w:r w:rsidR="00575E88">
                <w:rPr>
                  <w:rFonts w:ascii="Times New Roman" w:eastAsia="Times New Roman" w:hAnsi="Times New Roman" w:cs="Times New Roman"/>
                  <w:sz w:val="20"/>
                  <w:szCs w:val="20"/>
                  <w:lang w:eastAsia="en-GB"/>
                </w:rPr>
                <w:t>0</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CI15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ins w:id="441" w:author="Author">
              <w:r w:rsidR="00575E88">
                <w:rPr>
                  <w:rFonts w:ascii="Times New Roman" w:eastAsia="Times New Roman" w:hAnsi="Times New Roman" w:cs="Times New Roman"/>
                  <w:sz w:val="20"/>
                  <w:szCs w:val="20"/>
                  <w:lang w:eastAsia="en-GB"/>
                </w:rPr>
                <w:t xml:space="preserve">Total </w:t>
              </w:r>
            </w:ins>
            <w:r w:rsidRPr="00E30054">
              <w:rPr>
                <w:rFonts w:ascii="Times New Roman" w:eastAsia="Times New Roman" w:hAnsi="Times New Roman" w:cs="Times New Roman"/>
                <w:sz w:val="20"/>
                <w:szCs w:val="20"/>
                <w:lang w:eastAsia="en-GB"/>
              </w:rPr>
              <w:t xml:space="preserve">Flood </w:t>
            </w:r>
            <w:ins w:id="442" w:author="Author">
              <w:r w:rsidR="00575E88">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EEA Regions before diversification</w:t>
            </w:r>
          </w:p>
        </w:tc>
        <w:tc>
          <w:tcPr>
            <w:tcW w:w="4739" w:type="dxa"/>
          </w:tcPr>
          <w:p w:rsidR="00DA4989" w:rsidRPr="00E30054" w:rsidRDefault="005A6674" w:rsidP="00310F3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1</w:t>
            </w:r>
            <w:del w:id="443" w:author="Author">
              <w:r w:rsidRPr="00E30054" w:rsidDel="00575E88">
                <w:rPr>
                  <w:rFonts w:ascii="Times New Roman" w:eastAsia="Times New Roman" w:hAnsi="Times New Roman" w:cs="Times New Roman"/>
                  <w:sz w:val="20"/>
                  <w:szCs w:val="20"/>
                  <w:lang w:eastAsia="en-GB"/>
                </w:rPr>
                <w:delText>4</w:delText>
              </w:r>
            </w:del>
            <w:ins w:id="444" w:author="Author">
              <w:r w:rsidR="00575E88">
                <w:rPr>
                  <w:rFonts w:ascii="Times New Roman" w:eastAsia="Times New Roman" w:hAnsi="Times New Roman" w:cs="Times New Roman"/>
                  <w:sz w:val="20"/>
                  <w:szCs w:val="20"/>
                  <w:lang w:eastAsia="en-GB"/>
                </w:rPr>
                <w:t>5</w:t>
              </w:r>
            </w:ins>
            <w:r w:rsidRPr="00E30054">
              <w:rPr>
                <w:rFonts w:ascii="Times New Roman" w:eastAsia="Times New Roman" w:hAnsi="Times New Roman" w:cs="Times New Roman"/>
                <w:sz w:val="20"/>
                <w:szCs w:val="20"/>
                <w:lang w:eastAsia="en-GB"/>
              </w:rPr>
              <w:t>90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CI30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ins w:id="445" w:author="Author">
              <w:r w:rsidR="00575E88">
                <w:rPr>
                  <w:rFonts w:ascii="Times New Roman" w:eastAsia="Times New Roman" w:hAnsi="Times New Roman" w:cs="Times New Roman"/>
                  <w:sz w:val="20"/>
                  <w:szCs w:val="20"/>
                  <w:lang w:eastAsia="en-GB"/>
                </w:rPr>
                <w:t xml:space="preserve">Total </w:t>
              </w:r>
            </w:ins>
            <w:r w:rsidRPr="00E30054">
              <w:rPr>
                <w:rFonts w:ascii="Times New Roman" w:eastAsia="Times New Roman" w:hAnsi="Times New Roman" w:cs="Times New Roman"/>
                <w:sz w:val="20"/>
                <w:szCs w:val="20"/>
                <w:lang w:eastAsia="en-GB"/>
              </w:rPr>
              <w:t xml:space="preserve">Flood </w:t>
            </w:r>
            <w:ins w:id="446" w:author="Author">
              <w:r w:rsidR="00575E88">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Other Regions before diversification</w:t>
            </w:r>
          </w:p>
        </w:tc>
        <w:tc>
          <w:tcPr>
            <w:tcW w:w="4739" w:type="dxa"/>
          </w:tcPr>
          <w:p w:rsidR="00DA4989" w:rsidRPr="00E30054" w:rsidRDefault="00DA4989" w:rsidP="005A667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Flood risk in regions other than the EEA Regions. It is the amount of the instantaneous loss, including the deduction of the amounts recoverable from reinsurance contract</w:t>
            </w:r>
            <w:r w:rsidR="009F11BB">
              <w:rPr>
                <w:rFonts w:ascii="Times New Roman" w:eastAsia="Times New Roman" w:hAnsi="Times New Roman" w:cs="Times New Roman"/>
                <w:sz w:val="20"/>
                <w:szCs w:val="20"/>
                <w:lang w:eastAsia="en-GB"/>
              </w:rPr>
              <w:t>s and Special Purpose Vehicles.</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w:t>
            </w:r>
            <w:del w:id="447" w:author="Author">
              <w:r w:rsidRPr="00E30054" w:rsidDel="00575E88">
                <w:rPr>
                  <w:rFonts w:ascii="Times New Roman" w:eastAsia="Times New Roman" w:hAnsi="Times New Roman" w:cs="Times New Roman"/>
                  <w:sz w:val="20"/>
                  <w:szCs w:val="20"/>
                  <w:lang w:eastAsia="en-GB"/>
                </w:rPr>
                <w:delText>5</w:delText>
              </w:r>
            </w:del>
            <w:ins w:id="448" w:author="Author">
              <w:r w:rsidR="00575E88">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ins w:id="449" w:author="Author">
              <w:r w:rsidR="00575E88">
                <w:rPr>
                  <w:rFonts w:ascii="Times New Roman" w:eastAsia="Times New Roman" w:hAnsi="Times New Roman" w:cs="Times New Roman"/>
                  <w:sz w:val="20"/>
                  <w:szCs w:val="20"/>
                  <w:lang w:eastAsia="en-GB"/>
                </w:rPr>
                <w:t xml:space="preserve">Total </w:t>
              </w:r>
            </w:ins>
            <w:r w:rsidRPr="00E30054">
              <w:rPr>
                <w:rFonts w:ascii="Times New Roman" w:eastAsia="Times New Roman" w:hAnsi="Times New Roman" w:cs="Times New Roman"/>
                <w:sz w:val="20"/>
                <w:szCs w:val="20"/>
                <w:lang w:eastAsia="en-GB"/>
              </w:rPr>
              <w:t xml:space="preserve">Flood </w:t>
            </w:r>
            <w:ins w:id="450" w:author="Author">
              <w:r w:rsidR="00575E88">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All Regions before diversification</w:t>
            </w:r>
          </w:p>
        </w:tc>
        <w:tc>
          <w:tcPr>
            <w:tcW w:w="4739" w:type="dxa"/>
          </w:tcPr>
          <w:p w:rsidR="00DA4989" w:rsidRPr="00E30054" w:rsidRDefault="005A6674" w:rsidP="00310F3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tc>
      </w:tr>
      <w:tr w:rsidR="00DA4989" w:rsidTr="009F11BB">
        <w:tc>
          <w:tcPr>
            <w:tcW w:w="1951"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w:t>
            </w:r>
            <w:del w:id="451" w:author="Author">
              <w:r w:rsidRPr="00E30054" w:rsidDel="00575E88">
                <w:rPr>
                  <w:rFonts w:ascii="Times New Roman" w:eastAsia="Times New Roman" w:hAnsi="Times New Roman" w:cs="Times New Roman"/>
                  <w:sz w:val="20"/>
                  <w:szCs w:val="20"/>
                  <w:lang w:eastAsia="en-GB"/>
                </w:rPr>
                <w:delText>5</w:delText>
              </w:r>
            </w:del>
            <w:ins w:id="452" w:author="Author">
              <w:r w:rsidR="00575E88">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10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CI32</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Flood risks relating to the different regions (both EEA Regions and Other regions).</w:t>
            </w:r>
          </w:p>
        </w:tc>
      </w:tr>
      <w:tr w:rsidR="00DA4989" w:rsidTr="009F11BB">
        <w:tc>
          <w:tcPr>
            <w:tcW w:w="1951"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w:t>
            </w:r>
            <w:del w:id="453" w:author="Author">
              <w:r w:rsidRPr="00E30054" w:rsidDel="00575E88">
                <w:rPr>
                  <w:rFonts w:ascii="Times New Roman" w:eastAsia="Times New Roman" w:hAnsi="Times New Roman" w:cs="Times New Roman"/>
                  <w:sz w:val="20"/>
                  <w:szCs w:val="20"/>
                  <w:lang w:eastAsia="en-GB"/>
                </w:rPr>
                <w:delText>5</w:delText>
              </w:r>
            </w:del>
            <w:ins w:id="454" w:author="Author">
              <w:r w:rsidR="00575E88">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20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CI33</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Flood after diversification</w:t>
            </w:r>
          </w:p>
        </w:tc>
        <w:tc>
          <w:tcPr>
            <w:tcW w:w="4739" w:type="dxa"/>
            <w:tcBorders>
              <w:bottom w:val="single" w:sz="4" w:space="0" w:color="auto"/>
            </w:tcBorders>
          </w:tcPr>
          <w:p w:rsidR="00DA4989" w:rsidRPr="00E30054" w:rsidRDefault="00DA4989" w:rsidP="00575E8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Flood risk, taking into consideration the diversification effect given in C0290/R1</w:t>
            </w:r>
            <w:del w:id="455" w:author="Author">
              <w:r w:rsidRPr="00E30054" w:rsidDel="00575E88">
                <w:rPr>
                  <w:rFonts w:ascii="Times New Roman" w:eastAsia="Times New Roman" w:hAnsi="Times New Roman" w:cs="Times New Roman"/>
                  <w:sz w:val="20"/>
                  <w:szCs w:val="20"/>
                  <w:lang w:eastAsia="en-GB"/>
                </w:rPr>
                <w:delText>5</w:delText>
              </w:r>
            </w:del>
            <w:ins w:id="456" w:author="Author">
              <w:r w:rsidR="00575E88">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10.</w:t>
            </w:r>
          </w:p>
        </w:tc>
      </w:tr>
      <w:tr w:rsidR="00DA4989" w:rsidTr="00D92423">
        <w:tc>
          <w:tcPr>
            <w:tcW w:w="9242" w:type="dxa"/>
            <w:gridSpan w:val="3"/>
            <w:tcBorders>
              <w:top w:val="single" w:sz="4" w:space="0" w:color="auto"/>
              <w:left w:val="nil"/>
              <w:bottom w:val="single" w:sz="4" w:space="0" w:color="auto"/>
              <w:right w:val="nil"/>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Hail</w:t>
            </w:r>
          </w:p>
        </w:tc>
      </w:tr>
      <w:tr w:rsidR="00DA4989" w:rsidTr="009F11BB">
        <w:tc>
          <w:tcPr>
            <w:tcW w:w="1951" w:type="dxa"/>
            <w:tcBorders>
              <w:top w:val="single" w:sz="4" w:space="0" w:color="auto"/>
            </w:tcBorders>
          </w:tcPr>
          <w:p w:rsidR="00DA4989" w:rsidRPr="00E30054" w:rsidDel="00C92450" w:rsidRDefault="00DA4989" w:rsidP="00744B25">
            <w:pPr>
              <w:rPr>
                <w:del w:id="457" w:author="Author"/>
                <w:rFonts w:ascii="Times New Roman" w:eastAsia="Times New Roman" w:hAnsi="Times New Roman" w:cs="Times New Roman"/>
                <w:sz w:val="20"/>
                <w:szCs w:val="20"/>
                <w:lang w:eastAsia="en-GB"/>
              </w:rPr>
            </w:pPr>
            <w:del w:id="458" w:author="Author">
              <w:r w:rsidRPr="00E30054" w:rsidDel="00C92450">
                <w:rPr>
                  <w:rFonts w:ascii="Times New Roman" w:eastAsia="Times New Roman" w:hAnsi="Times New Roman" w:cs="Times New Roman"/>
                  <w:sz w:val="20"/>
                  <w:szCs w:val="20"/>
                  <w:lang w:eastAsia="en-GB"/>
                </w:rPr>
                <w:delText>C0300/R1600</w:delText>
              </w:r>
              <w:r w:rsidR="00D92423" w:rsidDel="00C92450">
                <w:rPr>
                  <w:rFonts w:ascii="Times New Roman" w:eastAsia="Times New Roman" w:hAnsi="Times New Roman" w:cs="Times New Roman"/>
                  <w:sz w:val="20"/>
                  <w:szCs w:val="20"/>
                  <w:lang w:eastAsia="en-GB"/>
                </w:rPr>
                <w:delText>-</w:delText>
              </w:r>
              <w:r w:rsidRPr="00E30054" w:rsidDel="00C92450">
                <w:rPr>
                  <w:rFonts w:ascii="Times New Roman" w:eastAsia="Times New Roman" w:hAnsi="Times New Roman" w:cs="Times New Roman"/>
                  <w:sz w:val="20"/>
                  <w:szCs w:val="20"/>
                  <w:lang w:eastAsia="en-GB"/>
                </w:rPr>
                <w:delText>R1680</w:delText>
              </w:r>
            </w:del>
          </w:p>
          <w:p w:rsidR="00DA4989" w:rsidRPr="00E30054" w:rsidRDefault="00DA4989" w:rsidP="00D92423">
            <w:pPr>
              <w:rPr>
                <w:rFonts w:ascii="Times New Roman" w:eastAsia="Times New Roman" w:hAnsi="Times New Roman" w:cs="Times New Roman"/>
                <w:sz w:val="20"/>
                <w:szCs w:val="20"/>
                <w:lang w:eastAsia="en-GB"/>
              </w:rPr>
            </w:pPr>
            <w:del w:id="459" w:author="Author">
              <w:r w:rsidRPr="00F70FD8" w:rsidDel="00C92450">
                <w:rPr>
                  <w:rFonts w:ascii="Times New Roman" w:eastAsia="Times New Roman" w:hAnsi="Times New Roman" w:cs="Times New Roman"/>
                  <w:sz w:val="20"/>
                  <w:szCs w:val="20"/>
                  <w:lang w:eastAsia="en-GB"/>
                </w:rPr>
                <w:delText>(</w:delText>
              </w:r>
              <w:r w:rsidRPr="00E30054" w:rsidDel="00C92450">
                <w:rPr>
                  <w:rFonts w:ascii="Times New Roman" w:eastAsia="Times New Roman" w:hAnsi="Times New Roman" w:cs="Times New Roman"/>
                  <w:sz w:val="20"/>
                  <w:szCs w:val="20"/>
                  <w:lang w:eastAsia="en-GB"/>
                </w:rPr>
                <w:delText>DA1</w:delText>
              </w:r>
              <w:r w:rsidR="00D92423" w:rsidDel="00C92450">
                <w:rPr>
                  <w:rFonts w:ascii="Times New Roman" w:eastAsia="Times New Roman" w:hAnsi="Times New Roman" w:cs="Times New Roman"/>
                  <w:sz w:val="20"/>
                  <w:szCs w:val="20"/>
                  <w:lang w:eastAsia="en-GB"/>
                </w:rPr>
                <w:delText>-</w:delText>
              </w:r>
              <w:r w:rsidRPr="00E30054" w:rsidDel="00C92450">
                <w:rPr>
                  <w:rFonts w:ascii="Times New Roman" w:eastAsia="Times New Roman" w:hAnsi="Times New Roman" w:cs="Times New Roman"/>
                  <w:sz w:val="20"/>
                  <w:szCs w:val="20"/>
                  <w:lang w:eastAsia="en-GB"/>
                </w:rPr>
                <w:delText>DA9</w:delText>
              </w:r>
              <w:r w:rsidRPr="00F70FD8" w:rsidDel="00C92450">
                <w:rPr>
                  <w:rFonts w:ascii="Times New Roman" w:eastAsia="Times New Roman" w:hAnsi="Times New Roman" w:cs="Times New Roman"/>
                  <w:sz w:val="20"/>
                  <w:szCs w:val="20"/>
                  <w:lang w:eastAsia="en-GB"/>
                </w:rPr>
                <w:delText>)</w:delText>
              </w:r>
            </w:del>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del w:id="460" w:author="Author">
              <w:r w:rsidRPr="00E30054" w:rsidDel="00C92450">
                <w:rPr>
                  <w:rFonts w:ascii="Times New Roman" w:eastAsia="Times New Roman" w:hAnsi="Times New Roman" w:cs="Times New Roman"/>
                  <w:sz w:val="20"/>
                  <w:szCs w:val="20"/>
                  <w:lang w:eastAsia="en-GB"/>
                </w:rPr>
                <w:delText>Estimation of the gross premium to be earned – EEA Region</w:delText>
              </w:r>
            </w:del>
          </w:p>
        </w:tc>
        <w:tc>
          <w:tcPr>
            <w:tcW w:w="4739" w:type="dxa"/>
            <w:tcBorders>
              <w:top w:val="single" w:sz="4" w:space="0" w:color="auto"/>
            </w:tcBorders>
          </w:tcPr>
          <w:p w:rsidR="00DA4989" w:rsidRPr="00E30054" w:rsidDel="00C92450" w:rsidRDefault="00DA4989" w:rsidP="00744B25">
            <w:pPr>
              <w:rPr>
                <w:del w:id="461" w:author="Author"/>
                <w:rFonts w:ascii="Times New Roman" w:eastAsia="Times New Roman" w:hAnsi="Times New Roman" w:cs="Times New Roman"/>
                <w:sz w:val="20"/>
                <w:szCs w:val="20"/>
                <w:lang w:eastAsia="en-GB"/>
              </w:rPr>
            </w:pPr>
            <w:del w:id="462" w:author="Author">
              <w:r w:rsidRPr="00E30054" w:rsidDel="00C92450">
                <w:rPr>
                  <w:rFonts w:ascii="Times New Roman" w:eastAsia="Times New Roman" w:hAnsi="Times New Roman" w:cs="Times New Roman"/>
                  <w:sz w:val="20"/>
                  <w:szCs w:val="20"/>
                  <w:lang w:eastAsia="en-GB"/>
                </w:rPr>
                <w:delText xml:space="preserve">An estimate of the premiums to be earned, by the insurance or reinsurance </w:delText>
              </w:r>
              <w:r w:rsidR="00DB72E9" w:rsidDel="00C92450">
                <w:rPr>
                  <w:rFonts w:ascii="Times New Roman" w:eastAsia="Times New Roman" w:hAnsi="Times New Roman" w:cs="Times New Roman"/>
                  <w:sz w:val="20"/>
                  <w:szCs w:val="20"/>
                  <w:lang w:eastAsia="en-GB"/>
                </w:rPr>
                <w:delText>group</w:delText>
              </w:r>
              <w:r w:rsidRPr="00E30054" w:rsidDel="00C92450">
                <w:rPr>
                  <w:rFonts w:ascii="Times New Roman" w:eastAsia="Times New Roman" w:hAnsi="Times New Roman" w:cs="Times New Roman"/>
                  <w:sz w:val="20"/>
                  <w:szCs w:val="20"/>
                  <w:lang w:eastAsia="en-GB"/>
                </w:rPr>
                <w:delText xml:space="preserve">, during the following year in relation to each of the 9 EEA regions, for the contract in relation to the obligations of </w:delText>
              </w:r>
              <w:r w:rsidR="00D92423" w:rsidDel="00C92450">
                <w:rPr>
                  <w:rFonts w:ascii="Times New Roman" w:eastAsia="Times New Roman" w:hAnsi="Times New Roman" w:cs="Times New Roman"/>
                  <w:sz w:val="20"/>
                  <w:szCs w:val="20"/>
                  <w:lang w:eastAsia="en-GB"/>
                </w:rPr>
                <w:delText>lines of business</w:delText>
              </w:r>
              <w:r w:rsidRPr="00E30054" w:rsidDel="00C92450">
                <w:rPr>
                  <w:rFonts w:ascii="Times New Roman" w:eastAsia="Times New Roman" w:hAnsi="Times New Roman" w:cs="Times New Roman"/>
                  <w:sz w:val="20"/>
                  <w:szCs w:val="20"/>
                  <w:lang w:eastAsia="en-GB"/>
                </w:rPr>
                <w:delText>:</w:delText>
              </w:r>
            </w:del>
          </w:p>
          <w:p w:rsidR="00DA4989" w:rsidRPr="00E30054" w:rsidDel="00C92450" w:rsidRDefault="00D92423" w:rsidP="00D92423">
            <w:pPr>
              <w:rPr>
                <w:del w:id="463" w:author="Author"/>
                <w:rFonts w:ascii="Times New Roman" w:eastAsia="Times New Roman" w:hAnsi="Times New Roman" w:cs="Times New Roman"/>
                <w:sz w:val="20"/>
                <w:szCs w:val="20"/>
                <w:lang w:eastAsia="en-GB"/>
              </w:rPr>
            </w:pPr>
            <w:del w:id="464" w:author="Author">
              <w:r w:rsidDel="00C92450">
                <w:rPr>
                  <w:rFonts w:ascii="Times New Roman" w:eastAsia="Times New Roman" w:hAnsi="Times New Roman" w:cs="Times New Roman"/>
                  <w:sz w:val="20"/>
                  <w:szCs w:val="20"/>
                  <w:lang w:eastAsia="en-GB"/>
                </w:rPr>
                <w:delText xml:space="preserve">- </w:delText>
              </w:r>
              <w:r w:rsidR="00DA4989" w:rsidRPr="00E30054" w:rsidDel="00C92450">
                <w:rPr>
                  <w:rFonts w:ascii="Times New Roman" w:eastAsia="Times New Roman" w:hAnsi="Times New Roman" w:cs="Times New Roman"/>
                  <w:sz w:val="20"/>
                  <w:szCs w:val="20"/>
                  <w:lang w:eastAsia="en-GB"/>
                </w:rPr>
                <w:delText>Fire and other damage, including the proportional reinsurance obligations;</w:delText>
              </w:r>
            </w:del>
          </w:p>
          <w:p w:rsidR="00DA4989" w:rsidRPr="00E30054" w:rsidDel="00C92450" w:rsidRDefault="00D92423" w:rsidP="00D92423">
            <w:pPr>
              <w:rPr>
                <w:del w:id="465" w:author="Author"/>
                <w:rFonts w:ascii="Times New Roman" w:eastAsia="Times New Roman" w:hAnsi="Times New Roman" w:cs="Times New Roman"/>
                <w:sz w:val="20"/>
                <w:szCs w:val="20"/>
                <w:lang w:eastAsia="en-GB"/>
              </w:rPr>
            </w:pPr>
            <w:del w:id="466" w:author="Author">
              <w:r w:rsidDel="00C92450">
                <w:rPr>
                  <w:rFonts w:ascii="Times New Roman" w:eastAsia="Times New Roman" w:hAnsi="Times New Roman" w:cs="Times New Roman"/>
                  <w:sz w:val="20"/>
                  <w:szCs w:val="20"/>
                  <w:lang w:eastAsia="en-GB"/>
                </w:rPr>
                <w:delText xml:space="preserve">- </w:delText>
              </w:r>
              <w:r w:rsidR="00DA4989" w:rsidRPr="00E30054" w:rsidDel="00C92450">
                <w:rPr>
                  <w:rFonts w:ascii="Times New Roman" w:eastAsia="Times New Roman" w:hAnsi="Times New Roman" w:cs="Times New Roman"/>
                  <w:sz w:val="20"/>
                  <w:szCs w:val="20"/>
                  <w:lang w:eastAsia="en-GB"/>
                </w:rPr>
                <w:delText>Marine, aviation and transport insurance, including the proportional reinsurance obligations;</w:delText>
              </w:r>
              <w:r w:rsidDel="00C92450">
                <w:rPr>
                  <w:rFonts w:ascii="Times New Roman" w:eastAsia="Times New Roman" w:hAnsi="Times New Roman" w:cs="Times New Roman"/>
                  <w:sz w:val="20"/>
                  <w:szCs w:val="20"/>
                  <w:lang w:eastAsia="en-GB"/>
                </w:rPr>
                <w:delText xml:space="preserve"> and</w:delText>
              </w:r>
            </w:del>
          </w:p>
          <w:p w:rsidR="00DA4989" w:rsidRPr="00E30054" w:rsidDel="00C92450" w:rsidRDefault="00D92423" w:rsidP="00D92423">
            <w:pPr>
              <w:rPr>
                <w:del w:id="467" w:author="Author"/>
                <w:rFonts w:ascii="Times New Roman" w:eastAsia="Times New Roman" w:hAnsi="Times New Roman" w:cs="Times New Roman"/>
                <w:sz w:val="20"/>
                <w:szCs w:val="20"/>
                <w:lang w:eastAsia="en-GB"/>
              </w:rPr>
            </w:pPr>
            <w:del w:id="468" w:author="Author">
              <w:r w:rsidDel="00C92450">
                <w:rPr>
                  <w:rFonts w:ascii="Times New Roman" w:eastAsia="Times New Roman" w:hAnsi="Times New Roman" w:cs="Times New Roman"/>
                  <w:sz w:val="20"/>
                  <w:szCs w:val="20"/>
                  <w:lang w:eastAsia="en-GB"/>
                </w:rPr>
                <w:delText xml:space="preserve">- </w:delText>
              </w:r>
              <w:r w:rsidR="00DA4989" w:rsidRPr="00E30054" w:rsidDel="00C92450">
                <w:rPr>
                  <w:rFonts w:ascii="Times New Roman" w:eastAsia="Times New Roman" w:hAnsi="Times New Roman" w:cs="Times New Roman"/>
                  <w:sz w:val="20"/>
                  <w:szCs w:val="20"/>
                  <w:lang w:eastAsia="en-GB"/>
                </w:rPr>
                <w:delText>Other motor insurance, including the proportional reinsurance obligations.</w:delText>
              </w:r>
            </w:del>
          </w:p>
          <w:p w:rsidR="00D92423" w:rsidDel="00C92450" w:rsidRDefault="00D92423" w:rsidP="00D92423">
            <w:pPr>
              <w:rPr>
                <w:del w:id="469" w:author="Author"/>
                <w:rFonts w:ascii="Times New Roman" w:eastAsia="Times New Roman" w:hAnsi="Times New Roman" w:cs="Times New Roman"/>
                <w:sz w:val="20"/>
                <w:szCs w:val="20"/>
                <w:lang w:eastAsia="en-GB"/>
              </w:rPr>
            </w:pPr>
          </w:p>
          <w:p w:rsidR="00DA4989" w:rsidRPr="00E30054" w:rsidRDefault="00DA4989" w:rsidP="00D92423">
            <w:pPr>
              <w:rPr>
                <w:rFonts w:ascii="Times New Roman" w:eastAsia="Times New Roman" w:hAnsi="Times New Roman" w:cs="Times New Roman"/>
                <w:sz w:val="20"/>
                <w:szCs w:val="20"/>
                <w:lang w:eastAsia="en-GB"/>
              </w:rPr>
            </w:pPr>
            <w:del w:id="470" w:author="Author">
              <w:r w:rsidRPr="00E30054" w:rsidDel="00C92450">
                <w:rPr>
                  <w:rFonts w:ascii="Times New Roman" w:eastAsia="Times New Roman" w:hAnsi="Times New Roman" w:cs="Times New Roman"/>
                  <w:sz w:val="20"/>
                  <w:szCs w:val="20"/>
                  <w:lang w:eastAsia="en-GB"/>
                </w:rPr>
                <w:delText>Premiums shall be gross, without deduction of prem</w:delText>
              </w:r>
              <w:r w:rsidR="009F11BB" w:rsidDel="00C92450">
                <w:rPr>
                  <w:rFonts w:ascii="Times New Roman" w:eastAsia="Times New Roman" w:hAnsi="Times New Roman" w:cs="Times New Roman"/>
                  <w:sz w:val="20"/>
                  <w:szCs w:val="20"/>
                  <w:lang w:eastAsia="en-GB"/>
                </w:rPr>
                <w:delText>iums for reinsurance contracts.</w:delText>
              </w:r>
            </w:del>
          </w:p>
        </w:tc>
      </w:tr>
      <w:tr w:rsidR="00DA4989" w:rsidTr="009F11BB">
        <w:tc>
          <w:tcPr>
            <w:tcW w:w="1951" w:type="dxa"/>
          </w:tcPr>
          <w:p w:rsidR="00DA4989" w:rsidRPr="00E30054" w:rsidDel="00C92450" w:rsidRDefault="00DA4989" w:rsidP="00744B25">
            <w:pPr>
              <w:rPr>
                <w:del w:id="471" w:author="Author"/>
                <w:rFonts w:ascii="Times New Roman" w:eastAsia="Times New Roman" w:hAnsi="Times New Roman" w:cs="Times New Roman"/>
                <w:sz w:val="20"/>
                <w:szCs w:val="20"/>
                <w:lang w:eastAsia="en-GB"/>
              </w:rPr>
            </w:pPr>
            <w:del w:id="472" w:author="Author">
              <w:r w:rsidRPr="00E30054" w:rsidDel="00C92450">
                <w:rPr>
                  <w:rFonts w:ascii="Times New Roman" w:eastAsia="Times New Roman" w:hAnsi="Times New Roman" w:cs="Times New Roman"/>
                  <w:sz w:val="20"/>
                  <w:szCs w:val="20"/>
                  <w:lang w:eastAsia="en-GB"/>
                </w:rPr>
                <w:delText>C0300/R1690</w:delText>
              </w:r>
            </w:del>
          </w:p>
          <w:p w:rsidR="00DA4989" w:rsidRPr="00E30054" w:rsidRDefault="00DA4989" w:rsidP="00744B25">
            <w:pPr>
              <w:rPr>
                <w:rFonts w:ascii="Times New Roman" w:eastAsia="Times New Roman" w:hAnsi="Times New Roman" w:cs="Times New Roman"/>
                <w:sz w:val="20"/>
                <w:szCs w:val="20"/>
                <w:lang w:eastAsia="en-GB"/>
              </w:rPr>
            </w:pPr>
            <w:del w:id="473" w:author="Author">
              <w:r w:rsidRPr="00F70FD8" w:rsidDel="00C92450">
                <w:rPr>
                  <w:rFonts w:ascii="Times New Roman" w:eastAsia="Times New Roman" w:hAnsi="Times New Roman" w:cs="Times New Roman"/>
                  <w:sz w:val="20"/>
                  <w:szCs w:val="20"/>
                  <w:lang w:eastAsia="en-GB"/>
                </w:rPr>
                <w:delText>(</w:delText>
              </w:r>
              <w:r w:rsidRPr="00E30054" w:rsidDel="00C92450">
                <w:rPr>
                  <w:rFonts w:ascii="Times New Roman" w:eastAsia="Times New Roman" w:hAnsi="Times New Roman" w:cs="Times New Roman"/>
                  <w:sz w:val="20"/>
                  <w:szCs w:val="20"/>
                  <w:lang w:eastAsia="en-GB"/>
                </w:rPr>
                <w:delText>DA10</w:delText>
              </w:r>
              <w:r w:rsidRPr="00F70FD8" w:rsidDel="00C92450">
                <w:rPr>
                  <w:rFonts w:ascii="Times New Roman" w:eastAsia="Times New Roman" w:hAnsi="Times New Roman" w:cs="Times New Roman"/>
                  <w:sz w:val="20"/>
                  <w:szCs w:val="20"/>
                  <w:lang w:eastAsia="en-GB"/>
                </w:rPr>
                <w:delText>)</w:delText>
              </w:r>
            </w:del>
          </w:p>
        </w:tc>
        <w:tc>
          <w:tcPr>
            <w:tcW w:w="2552" w:type="dxa"/>
          </w:tcPr>
          <w:p w:rsidR="00DA4989" w:rsidRPr="00E30054" w:rsidRDefault="00DA4989" w:rsidP="00744B25">
            <w:pPr>
              <w:rPr>
                <w:rFonts w:ascii="Times New Roman" w:eastAsia="Times New Roman" w:hAnsi="Times New Roman" w:cs="Times New Roman"/>
                <w:sz w:val="20"/>
                <w:szCs w:val="20"/>
                <w:lang w:eastAsia="en-GB"/>
              </w:rPr>
            </w:pPr>
            <w:del w:id="474" w:author="Author">
              <w:r w:rsidRPr="00E30054" w:rsidDel="00C92450">
                <w:rPr>
                  <w:rFonts w:ascii="Times New Roman" w:eastAsia="Times New Roman" w:hAnsi="Times New Roman" w:cs="Times New Roman"/>
                  <w:sz w:val="20"/>
                  <w:szCs w:val="20"/>
                  <w:lang w:eastAsia="en-GB"/>
                </w:rPr>
                <w:delText>Estimation of the gross premium to be earned – Total Hail EEA Regions before diversification</w:delText>
              </w:r>
            </w:del>
          </w:p>
        </w:tc>
        <w:tc>
          <w:tcPr>
            <w:tcW w:w="4739" w:type="dxa"/>
          </w:tcPr>
          <w:p w:rsidR="00D92423" w:rsidDel="00C92450" w:rsidRDefault="00D92423" w:rsidP="00D92423">
            <w:pPr>
              <w:rPr>
                <w:del w:id="475" w:author="Author"/>
                <w:rFonts w:ascii="Times New Roman" w:eastAsia="Times New Roman" w:hAnsi="Times New Roman" w:cs="Times New Roman"/>
                <w:sz w:val="20"/>
                <w:szCs w:val="20"/>
                <w:lang w:eastAsia="en-GB"/>
              </w:rPr>
            </w:pPr>
            <w:del w:id="476" w:author="Author">
              <w:r w:rsidRPr="00DA4989" w:rsidDel="00C92450">
                <w:rPr>
                  <w:rFonts w:ascii="Times New Roman" w:eastAsia="Times New Roman" w:hAnsi="Times New Roman" w:cs="Times New Roman"/>
                  <w:sz w:val="20"/>
                  <w:szCs w:val="20"/>
                  <w:lang w:eastAsia="en-GB"/>
                </w:rPr>
                <w:delText xml:space="preserve">Total of </w:delText>
              </w:r>
              <w:r w:rsidDel="00C92450">
                <w:rPr>
                  <w:rFonts w:ascii="Times New Roman" w:eastAsia="Times New Roman" w:hAnsi="Times New Roman" w:cs="Times New Roman"/>
                  <w:sz w:val="20"/>
                  <w:szCs w:val="20"/>
                  <w:lang w:eastAsia="en-GB"/>
                </w:rPr>
                <w:delText xml:space="preserve">the </w:delText>
              </w:r>
              <w:r w:rsidRPr="00E30054" w:rsidDel="00C92450">
                <w:rPr>
                  <w:rFonts w:ascii="Times New Roman" w:eastAsia="Times New Roman" w:hAnsi="Times New Roman" w:cs="Times New Roman"/>
                  <w:sz w:val="20"/>
                  <w:szCs w:val="20"/>
                  <w:lang w:eastAsia="en-GB"/>
                </w:rPr>
                <w:delText xml:space="preserve">estimate of the premiums to be earned, by the insurance or reinsurance </w:delText>
              </w:r>
              <w:r w:rsidR="00DB72E9" w:rsidDel="00C92450">
                <w:rPr>
                  <w:rFonts w:ascii="Times New Roman" w:eastAsia="Times New Roman" w:hAnsi="Times New Roman" w:cs="Times New Roman"/>
                  <w:sz w:val="20"/>
                  <w:szCs w:val="20"/>
                  <w:lang w:eastAsia="en-GB"/>
                </w:rPr>
                <w:delText>group</w:delText>
              </w:r>
              <w:r w:rsidRPr="00E30054" w:rsidDel="00C92450">
                <w:rPr>
                  <w:rFonts w:ascii="Times New Roman" w:eastAsia="Times New Roman" w:hAnsi="Times New Roman" w:cs="Times New Roman"/>
                  <w:sz w:val="20"/>
                  <w:szCs w:val="20"/>
                  <w:lang w:eastAsia="en-GB"/>
                </w:rPr>
                <w:delText xml:space="preserve">, during the following year </w:delText>
              </w:r>
              <w:r w:rsidRPr="00DA4989" w:rsidDel="00C92450">
                <w:rPr>
                  <w:rFonts w:ascii="Times New Roman" w:eastAsia="Times New Roman" w:hAnsi="Times New Roman" w:cs="Times New Roman"/>
                  <w:sz w:val="20"/>
                  <w:szCs w:val="20"/>
                  <w:lang w:eastAsia="en-GB"/>
                </w:rPr>
                <w:delText xml:space="preserve">for the </w:delText>
              </w:r>
              <w:r w:rsidDel="00C92450">
                <w:rPr>
                  <w:rFonts w:ascii="Times New Roman" w:eastAsia="Times New Roman" w:hAnsi="Times New Roman" w:cs="Times New Roman"/>
                  <w:sz w:val="20"/>
                  <w:szCs w:val="20"/>
                  <w:lang w:eastAsia="en-GB"/>
                </w:rPr>
                <w:delText>9</w:delText>
              </w:r>
              <w:r w:rsidRPr="00DA4989" w:rsidDel="00C92450">
                <w:rPr>
                  <w:rFonts w:ascii="Times New Roman" w:eastAsia="Times New Roman" w:hAnsi="Times New Roman" w:cs="Times New Roman"/>
                  <w:sz w:val="20"/>
                  <w:szCs w:val="20"/>
                  <w:lang w:eastAsia="en-GB"/>
                </w:rPr>
                <w:delText xml:space="preserve"> EEA regions.</w:delText>
              </w:r>
            </w:del>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9242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C0300/R17</w:t>
            </w:r>
            <w:del w:id="477" w:author="Author">
              <w:r w:rsidDel="00C92450">
                <w:rPr>
                  <w:rFonts w:ascii="Times New Roman" w:eastAsia="Times New Roman" w:hAnsi="Times New Roman" w:cs="Times New Roman"/>
                  <w:sz w:val="20"/>
                  <w:szCs w:val="20"/>
                  <w:lang w:eastAsia="en-GB"/>
                </w:rPr>
                <w:delText>0</w:delText>
              </w:r>
            </w:del>
            <w:ins w:id="478" w:author="Author">
              <w:r w:rsidR="00C92450">
                <w:rPr>
                  <w:rFonts w:ascii="Times New Roman" w:eastAsia="Times New Roman" w:hAnsi="Times New Roman" w:cs="Times New Roman"/>
                  <w:sz w:val="20"/>
                  <w:szCs w:val="20"/>
                  <w:lang w:eastAsia="en-GB"/>
                </w:rPr>
                <w:t>3</w:t>
              </w:r>
            </w:ins>
            <w:r>
              <w:rPr>
                <w:rFonts w:ascii="Times New Roman" w:eastAsia="Times New Roman" w:hAnsi="Times New Roman" w:cs="Times New Roman"/>
                <w:sz w:val="20"/>
                <w:szCs w:val="20"/>
                <w:lang w:eastAsia="en-GB"/>
              </w:rPr>
              <w:t>0-</w:t>
            </w:r>
            <w:r w:rsidR="00DA4989" w:rsidRPr="00E30054">
              <w:rPr>
                <w:rFonts w:ascii="Times New Roman" w:eastAsia="Times New Roman" w:hAnsi="Times New Roman" w:cs="Times New Roman"/>
                <w:sz w:val="20"/>
                <w:szCs w:val="20"/>
                <w:lang w:eastAsia="en-GB"/>
              </w:rPr>
              <w:t>R1</w:t>
            </w:r>
            <w:del w:id="479" w:author="Author">
              <w:r w:rsidR="00DA4989" w:rsidRPr="00E30054" w:rsidDel="00C92450">
                <w:rPr>
                  <w:rFonts w:ascii="Times New Roman" w:eastAsia="Times New Roman" w:hAnsi="Times New Roman" w:cs="Times New Roman"/>
                  <w:sz w:val="20"/>
                  <w:szCs w:val="20"/>
                  <w:lang w:eastAsia="en-GB"/>
                </w:rPr>
                <w:delText>83</w:delText>
              </w:r>
            </w:del>
            <w:ins w:id="480" w:author="Author">
              <w:r w:rsidR="00C92450">
                <w:rPr>
                  <w:rFonts w:ascii="Times New Roman" w:eastAsia="Times New Roman" w:hAnsi="Times New Roman" w:cs="Times New Roman"/>
                  <w:sz w:val="20"/>
                  <w:szCs w:val="20"/>
                  <w:lang w:eastAsia="en-GB"/>
                </w:rPr>
                <w:t>90</w:t>
              </w:r>
            </w:ins>
            <w:r w:rsidR="00DA4989"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92423">
              <w:rPr>
                <w:rFonts w:ascii="Times New Roman" w:eastAsia="Times New Roman" w:hAnsi="Times New Roman" w:cs="Times New Roman"/>
                <w:sz w:val="20"/>
                <w:szCs w:val="20"/>
                <w:lang w:eastAsia="en-GB"/>
              </w:rPr>
              <w:t>DA11-</w:t>
            </w:r>
            <w:r w:rsidRPr="00E30054">
              <w:rPr>
                <w:rFonts w:ascii="Times New Roman" w:eastAsia="Times New Roman" w:hAnsi="Times New Roman" w:cs="Times New Roman"/>
                <w:sz w:val="20"/>
                <w:szCs w:val="20"/>
                <w:lang w:eastAsia="en-GB"/>
              </w:rPr>
              <w:t>DA24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and in relation to each of the </w:t>
            </w:r>
            <w:r w:rsidR="00D92423">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 xml:space="preserve"> regions other than the EEA Regions</w:t>
            </w:r>
            <w:ins w:id="481" w:author="Author">
              <w:r w:rsidR="00C92450">
                <w:rPr>
                  <w:rFonts w:ascii="Times New Roman" w:eastAsia="Times New Roman" w:hAnsi="Times New Roman" w:cs="Times New Roman"/>
                  <w:sz w:val="20"/>
                  <w:szCs w:val="20"/>
                  <w:lang w:eastAsia="en-GB"/>
                </w:rPr>
                <w:t>(</w:t>
              </w:r>
              <w:r w:rsidR="00C92450" w:rsidRPr="00956369">
                <w:rPr>
                  <w:rFonts w:ascii="Times New Roman" w:eastAsia="Times New Roman" w:hAnsi="Times New Roman" w:cs="Times New Roman"/>
                  <w:sz w:val="20"/>
                  <w:szCs w:val="20"/>
                  <w:lang w:eastAsia="en-GB"/>
                </w:rPr>
                <w:t>include regions as specified in Annex III, except the ones specified in Annex V or in Annex XIII</w:t>
              </w:r>
              <w:r w:rsidR="00C92450">
                <w:rPr>
                  <w:rFonts w:ascii="Times New Roman" w:eastAsia="Times New Roman" w:hAnsi="Times New Roman" w:cs="Times New Roman"/>
                  <w:sz w:val="20"/>
                  <w:szCs w:val="20"/>
                  <w:lang w:eastAsia="en-GB"/>
                </w:rPr>
                <w:t xml:space="preserve"> of Delegated Regulation </w:t>
              </w:r>
              <w:r w:rsidR="00FC7A9C">
                <w:rPr>
                  <w:rFonts w:ascii="Times New Roman" w:eastAsia="Times New Roman" w:hAnsi="Times New Roman" w:cs="Times New Roman"/>
                  <w:sz w:val="20"/>
                  <w:szCs w:val="20"/>
                  <w:lang w:eastAsia="en-GB"/>
                </w:rPr>
                <w:t xml:space="preserve">(EU) </w:t>
              </w:r>
              <w:r w:rsidR="00C92450">
                <w:rPr>
                  <w:rFonts w:ascii="Times New Roman" w:eastAsia="Times New Roman" w:hAnsi="Times New Roman" w:cs="Times New Roman"/>
                  <w:sz w:val="20"/>
                  <w:szCs w:val="20"/>
                  <w:lang w:eastAsia="en-GB"/>
                </w:rPr>
                <w:t>2015/35)</w:t>
              </w:r>
            </w:ins>
            <w:r w:rsidRPr="00E30054">
              <w:rPr>
                <w:rFonts w:ascii="Times New Roman" w:eastAsia="Times New Roman" w:hAnsi="Times New Roman" w:cs="Times New Roman"/>
                <w:sz w:val="20"/>
                <w:szCs w:val="20"/>
                <w:lang w:eastAsia="en-GB"/>
              </w:rPr>
              <w:t>, for the contract in relation to the obligations of lines of business:</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Fire and other damage</w:t>
            </w:r>
            <w:ins w:id="482" w:author="Author">
              <w:r w:rsidR="00C92450">
                <w:rPr>
                  <w:rFonts w:ascii="Times New Roman" w:eastAsia="Times New Roman" w:hAnsi="Times New Roman" w:cs="Times New Roman"/>
                  <w:sz w:val="20"/>
                  <w:szCs w:val="20"/>
                  <w:lang w:eastAsia="en-GB"/>
                </w:rPr>
                <w:t xml:space="preserve"> covering hail risk</w:t>
              </w:r>
            </w:ins>
            <w:r w:rsidR="00DA4989" w:rsidRPr="00E30054">
              <w:rPr>
                <w:rFonts w:ascii="Times New Roman" w:eastAsia="Times New Roman" w:hAnsi="Times New Roman" w:cs="Times New Roman"/>
                <w:sz w:val="20"/>
                <w:szCs w:val="20"/>
                <w:lang w:eastAsia="en-GB"/>
              </w:rPr>
              <w:t>, including the proportional reinsurance obligations;</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insurance</w:t>
            </w:r>
            <w:ins w:id="483" w:author="Author">
              <w:r w:rsidR="00C92450">
                <w:rPr>
                  <w:rFonts w:ascii="Times New Roman" w:eastAsia="Times New Roman" w:hAnsi="Times New Roman" w:cs="Times New Roman"/>
                  <w:sz w:val="20"/>
                  <w:szCs w:val="20"/>
                  <w:lang w:eastAsia="en-GB"/>
                </w:rPr>
                <w:t xml:space="preserve"> covering </w:t>
              </w:r>
              <w:r w:rsidR="00C92450" w:rsidRPr="007E6797">
                <w:rPr>
                  <w:rFonts w:ascii="Times New Roman" w:eastAsia="Times New Roman" w:hAnsi="Times New Roman" w:cs="Times New Roman"/>
                  <w:sz w:val="20"/>
                  <w:szCs w:val="20"/>
                  <w:lang w:eastAsia="en-GB"/>
                </w:rPr>
                <w:t>onshore property damage by hail</w:t>
              </w:r>
            </w:ins>
            <w:r w:rsidR="00DA4989" w:rsidRPr="00E30054">
              <w:rPr>
                <w:rFonts w:ascii="Times New Roman" w:eastAsia="Times New Roman" w:hAnsi="Times New Roman" w:cs="Times New Roman"/>
                <w:sz w:val="20"/>
                <w:szCs w:val="20"/>
                <w:lang w:eastAsia="en-GB"/>
              </w:rPr>
              <w:t>, including the proportional reinsurance obligations;</w:t>
            </w:r>
            <w:r>
              <w:rPr>
                <w:rFonts w:ascii="Times New Roman" w:eastAsia="Times New Roman" w:hAnsi="Times New Roman" w:cs="Times New Roman"/>
                <w:sz w:val="20"/>
                <w:szCs w:val="20"/>
                <w:lang w:eastAsia="en-GB"/>
              </w:rPr>
              <w:t xml:space="preserve"> and</w:t>
            </w:r>
          </w:p>
          <w:p w:rsidR="00DA4989"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Other motor insurance, including the proportional reinsurance obligations.</w:t>
            </w:r>
          </w:p>
          <w:p w:rsidR="00D92423" w:rsidRPr="00E30054" w:rsidRDefault="00D92423" w:rsidP="00D92423">
            <w:pPr>
              <w:rPr>
                <w:rFonts w:ascii="Times New Roman" w:eastAsia="Times New Roman" w:hAnsi="Times New Roman" w:cs="Times New Roman"/>
                <w:sz w:val="20"/>
                <w:szCs w:val="20"/>
                <w:lang w:eastAsia="en-GB"/>
              </w:rPr>
            </w:pPr>
          </w:p>
          <w:p w:rsidR="00DA4989" w:rsidRPr="00E30054" w:rsidRDefault="00DA4989" w:rsidP="00D9242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w:t>
            </w:r>
            <w:r w:rsidR="009F11BB">
              <w:rPr>
                <w:rFonts w:ascii="Times New Roman" w:eastAsia="Times New Roman" w:hAnsi="Times New Roman" w:cs="Times New Roman"/>
                <w:sz w:val="20"/>
                <w:szCs w:val="20"/>
                <w:lang w:eastAsia="en-GB"/>
              </w:rPr>
              <w:t>iums for reinsurance contracts.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C0300/R1</w:t>
            </w:r>
            <w:del w:id="484" w:author="Author">
              <w:r w:rsidRPr="00E30054" w:rsidDel="00C92450">
                <w:rPr>
                  <w:rFonts w:ascii="Times New Roman" w:eastAsia="Times New Roman" w:hAnsi="Times New Roman" w:cs="Times New Roman"/>
                  <w:sz w:val="20"/>
                  <w:szCs w:val="20"/>
                  <w:lang w:eastAsia="en-GB"/>
                </w:rPr>
                <w:delText>84</w:delText>
              </w:r>
            </w:del>
            <w:ins w:id="485" w:author="Author">
              <w:r w:rsidR="00C92450">
                <w:rPr>
                  <w:rFonts w:ascii="Times New Roman" w:eastAsia="Times New Roman" w:hAnsi="Times New Roman" w:cs="Times New Roman"/>
                  <w:sz w:val="20"/>
                  <w:szCs w:val="20"/>
                  <w:lang w:eastAsia="en-GB"/>
                </w:rPr>
                <w:t>91</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DA25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Hail Other Regions before diversification</w:t>
            </w:r>
          </w:p>
        </w:tc>
        <w:tc>
          <w:tcPr>
            <w:tcW w:w="4739"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 xml:space="preserve">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other</w:t>
            </w:r>
            <w:r w:rsidRPr="00DA4989">
              <w:rPr>
                <w:rFonts w:ascii="Times New Roman" w:eastAsia="Times New Roman" w:hAnsi="Times New Roman" w:cs="Times New Roman"/>
                <w:sz w:val="20"/>
                <w:szCs w:val="20"/>
                <w:lang w:eastAsia="en-GB"/>
              </w:rPr>
              <w:t xml:space="preserve"> regions.</w:t>
            </w:r>
          </w:p>
          <w:p w:rsidR="00DA4989" w:rsidRPr="00E30054" w:rsidRDefault="00DA4989" w:rsidP="00744B25">
            <w:pPr>
              <w:ind w:firstLine="400"/>
              <w:rPr>
                <w:rFonts w:ascii="Times New Roman" w:eastAsia="Times New Roman" w:hAnsi="Times New Roman" w:cs="Times New Roman"/>
                <w:sz w:val="20"/>
                <w:szCs w:val="20"/>
                <w:lang w:eastAsia="en-GB"/>
              </w:rPr>
            </w:pPr>
          </w:p>
        </w:tc>
      </w:tr>
      <w:tr w:rsidR="00DA4989" w:rsidTr="009F11BB">
        <w:tc>
          <w:tcPr>
            <w:tcW w:w="1951" w:type="dxa"/>
          </w:tcPr>
          <w:p w:rsidR="00DA4989" w:rsidRPr="00E30054" w:rsidDel="00C92450" w:rsidRDefault="00DA4989" w:rsidP="00744B25">
            <w:pPr>
              <w:rPr>
                <w:del w:id="486" w:author="Author"/>
                <w:rFonts w:ascii="Times New Roman" w:eastAsia="Times New Roman" w:hAnsi="Times New Roman" w:cs="Times New Roman"/>
                <w:sz w:val="20"/>
                <w:szCs w:val="20"/>
                <w:lang w:eastAsia="en-GB"/>
              </w:rPr>
            </w:pPr>
            <w:del w:id="487" w:author="Author">
              <w:r w:rsidRPr="00E30054" w:rsidDel="00C92450">
                <w:rPr>
                  <w:rFonts w:ascii="Times New Roman" w:eastAsia="Times New Roman" w:hAnsi="Times New Roman" w:cs="Times New Roman"/>
                  <w:sz w:val="20"/>
                  <w:szCs w:val="20"/>
                  <w:lang w:eastAsia="en-GB"/>
                </w:rPr>
                <w:delText>C0300/R1850</w:delText>
              </w:r>
            </w:del>
          </w:p>
          <w:p w:rsidR="00DA4989" w:rsidRPr="00E30054" w:rsidRDefault="00DA4989" w:rsidP="00744B25">
            <w:pPr>
              <w:rPr>
                <w:rFonts w:ascii="Times New Roman" w:eastAsia="Times New Roman" w:hAnsi="Times New Roman" w:cs="Times New Roman"/>
                <w:sz w:val="20"/>
                <w:szCs w:val="20"/>
                <w:lang w:eastAsia="en-GB"/>
              </w:rPr>
            </w:pPr>
            <w:del w:id="488" w:author="Author">
              <w:r w:rsidRPr="00F70FD8" w:rsidDel="00C92450">
                <w:rPr>
                  <w:rFonts w:ascii="Times New Roman" w:eastAsia="Times New Roman" w:hAnsi="Times New Roman" w:cs="Times New Roman"/>
                  <w:sz w:val="20"/>
                  <w:szCs w:val="20"/>
                  <w:lang w:eastAsia="en-GB"/>
                </w:rPr>
                <w:delText>(</w:delText>
              </w:r>
              <w:r w:rsidRPr="00E30054" w:rsidDel="00C92450">
                <w:rPr>
                  <w:rFonts w:ascii="Times New Roman" w:eastAsia="Times New Roman" w:hAnsi="Times New Roman" w:cs="Times New Roman"/>
                  <w:sz w:val="20"/>
                  <w:szCs w:val="20"/>
                  <w:lang w:eastAsia="en-GB"/>
                </w:rPr>
                <w:delText>DA26</w:delText>
              </w:r>
              <w:r w:rsidRPr="00F70FD8" w:rsidDel="00C92450">
                <w:rPr>
                  <w:rFonts w:ascii="Times New Roman" w:eastAsia="Times New Roman" w:hAnsi="Times New Roman" w:cs="Times New Roman"/>
                  <w:sz w:val="20"/>
                  <w:szCs w:val="20"/>
                  <w:lang w:eastAsia="en-GB"/>
                </w:rPr>
                <w:delText>)</w:delText>
              </w:r>
            </w:del>
          </w:p>
        </w:tc>
        <w:tc>
          <w:tcPr>
            <w:tcW w:w="2552" w:type="dxa"/>
          </w:tcPr>
          <w:p w:rsidR="00DA4989" w:rsidRPr="00E30054" w:rsidRDefault="00DA4989" w:rsidP="00744B25">
            <w:pPr>
              <w:rPr>
                <w:rFonts w:ascii="Times New Roman" w:eastAsia="Times New Roman" w:hAnsi="Times New Roman" w:cs="Times New Roman"/>
                <w:sz w:val="20"/>
                <w:szCs w:val="20"/>
                <w:lang w:eastAsia="en-GB"/>
              </w:rPr>
            </w:pPr>
            <w:del w:id="489" w:author="Author">
              <w:r w:rsidRPr="00E30054" w:rsidDel="00C92450">
                <w:rPr>
                  <w:rFonts w:ascii="Times New Roman" w:eastAsia="Times New Roman" w:hAnsi="Times New Roman" w:cs="Times New Roman"/>
                  <w:sz w:val="20"/>
                  <w:szCs w:val="20"/>
                  <w:lang w:eastAsia="en-GB"/>
                </w:rPr>
                <w:delText>Estimation of the gross premium to be earned – Total Hail All Regions before diversification</w:delText>
              </w:r>
            </w:del>
          </w:p>
        </w:tc>
        <w:tc>
          <w:tcPr>
            <w:tcW w:w="4739" w:type="dxa"/>
          </w:tcPr>
          <w:p w:rsidR="00D92423" w:rsidDel="00C92450" w:rsidRDefault="00D92423" w:rsidP="00D92423">
            <w:pPr>
              <w:rPr>
                <w:del w:id="490" w:author="Author"/>
                <w:rFonts w:ascii="Times New Roman" w:eastAsia="Times New Roman" w:hAnsi="Times New Roman" w:cs="Times New Roman"/>
                <w:sz w:val="20"/>
                <w:szCs w:val="20"/>
                <w:lang w:eastAsia="en-GB"/>
              </w:rPr>
            </w:pPr>
            <w:del w:id="491" w:author="Author">
              <w:r w:rsidRPr="00DA4989" w:rsidDel="00C92450">
                <w:rPr>
                  <w:rFonts w:ascii="Times New Roman" w:eastAsia="Times New Roman" w:hAnsi="Times New Roman" w:cs="Times New Roman"/>
                  <w:sz w:val="20"/>
                  <w:szCs w:val="20"/>
                  <w:lang w:eastAsia="en-GB"/>
                </w:rPr>
                <w:delText xml:space="preserve">Total of </w:delText>
              </w:r>
              <w:r w:rsidDel="00C92450">
                <w:rPr>
                  <w:rFonts w:ascii="Times New Roman" w:eastAsia="Times New Roman" w:hAnsi="Times New Roman" w:cs="Times New Roman"/>
                  <w:sz w:val="20"/>
                  <w:szCs w:val="20"/>
                  <w:lang w:eastAsia="en-GB"/>
                </w:rPr>
                <w:delText xml:space="preserve">the </w:delText>
              </w:r>
              <w:r w:rsidRPr="00E30054" w:rsidDel="00C92450">
                <w:rPr>
                  <w:rFonts w:ascii="Times New Roman" w:eastAsia="Times New Roman" w:hAnsi="Times New Roman" w:cs="Times New Roman"/>
                  <w:sz w:val="20"/>
                  <w:szCs w:val="20"/>
                  <w:lang w:eastAsia="en-GB"/>
                </w:rPr>
                <w:delText xml:space="preserve">estimate of the premiums to be earned, by the insurance or reinsurance </w:delText>
              </w:r>
              <w:r w:rsidR="00DB72E9" w:rsidDel="00C92450">
                <w:rPr>
                  <w:rFonts w:ascii="Times New Roman" w:eastAsia="Times New Roman" w:hAnsi="Times New Roman" w:cs="Times New Roman"/>
                  <w:sz w:val="20"/>
                  <w:szCs w:val="20"/>
                  <w:lang w:eastAsia="en-GB"/>
                </w:rPr>
                <w:delText>group</w:delText>
              </w:r>
              <w:r w:rsidRPr="00E30054" w:rsidDel="00C92450">
                <w:rPr>
                  <w:rFonts w:ascii="Times New Roman" w:eastAsia="Times New Roman" w:hAnsi="Times New Roman" w:cs="Times New Roman"/>
                  <w:sz w:val="20"/>
                  <w:szCs w:val="20"/>
                  <w:lang w:eastAsia="en-GB"/>
                </w:rPr>
                <w:delText xml:space="preserve">, during the following year </w:delText>
              </w:r>
              <w:r w:rsidRPr="00DA4989" w:rsidDel="00C92450">
                <w:rPr>
                  <w:rFonts w:ascii="Times New Roman" w:eastAsia="Times New Roman" w:hAnsi="Times New Roman" w:cs="Times New Roman"/>
                  <w:sz w:val="20"/>
                  <w:szCs w:val="20"/>
                  <w:lang w:eastAsia="en-GB"/>
                </w:rPr>
                <w:delText xml:space="preserve">for </w:delText>
              </w:r>
              <w:r w:rsidDel="00C92450">
                <w:rPr>
                  <w:rFonts w:ascii="Times New Roman" w:eastAsia="Times New Roman" w:hAnsi="Times New Roman" w:cs="Times New Roman"/>
                  <w:sz w:val="20"/>
                  <w:szCs w:val="20"/>
                  <w:lang w:eastAsia="en-GB"/>
                </w:rPr>
                <w:delText>all</w:delText>
              </w:r>
              <w:r w:rsidRPr="00DA4989" w:rsidDel="00C92450">
                <w:rPr>
                  <w:rFonts w:ascii="Times New Roman" w:eastAsia="Times New Roman" w:hAnsi="Times New Roman" w:cs="Times New Roman"/>
                  <w:sz w:val="20"/>
                  <w:szCs w:val="20"/>
                  <w:lang w:eastAsia="en-GB"/>
                </w:rPr>
                <w:delText xml:space="preserve"> regions.</w:delText>
              </w:r>
            </w:del>
          </w:p>
          <w:p w:rsidR="00DA4989" w:rsidRPr="00E30054" w:rsidRDefault="00DA4989" w:rsidP="00744B25">
            <w:pPr>
              <w:ind w:firstLine="400"/>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C0310/R16</w:t>
            </w:r>
            <w:ins w:id="492" w:author="Author">
              <w:r w:rsidR="00C92450">
                <w:rPr>
                  <w:rFonts w:ascii="Times New Roman" w:eastAsia="Times New Roman" w:hAnsi="Times New Roman" w:cs="Times New Roman"/>
                  <w:sz w:val="20"/>
                  <w:szCs w:val="20"/>
                  <w:lang w:eastAsia="en-GB"/>
                </w:rPr>
                <w:t>3</w:t>
              </w:r>
            </w:ins>
            <w:del w:id="493" w:author="Author">
              <w:r w:rsidRPr="00E30054" w:rsidDel="00C92450">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494" w:author="Author">
              <w:r w:rsidRPr="00E30054" w:rsidDel="00C92450">
                <w:rPr>
                  <w:rFonts w:ascii="Times New Roman" w:eastAsia="Times New Roman" w:hAnsi="Times New Roman" w:cs="Times New Roman"/>
                  <w:sz w:val="20"/>
                  <w:szCs w:val="20"/>
                  <w:lang w:eastAsia="en-GB"/>
                </w:rPr>
                <w:delText>68</w:delText>
              </w:r>
            </w:del>
            <w:ins w:id="495" w:author="Author">
              <w:r w:rsidR="00C92450">
                <w:rPr>
                  <w:rFonts w:ascii="Times New Roman" w:eastAsia="Times New Roman" w:hAnsi="Times New Roman" w:cs="Times New Roman"/>
                  <w:sz w:val="20"/>
                  <w:szCs w:val="20"/>
                  <w:lang w:eastAsia="en-GB"/>
                </w:rPr>
                <w:t>71</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92423">
              <w:rPr>
                <w:rFonts w:ascii="Times New Roman" w:eastAsia="Times New Roman" w:hAnsi="Times New Roman" w:cs="Times New Roman"/>
                <w:sz w:val="20"/>
                <w:szCs w:val="20"/>
                <w:lang w:eastAsia="en-GB"/>
              </w:rPr>
              <w:t>DB1-</w:t>
            </w:r>
            <w:r w:rsidRPr="00E30054">
              <w:rPr>
                <w:rFonts w:ascii="Times New Roman" w:eastAsia="Times New Roman" w:hAnsi="Times New Roman" w:cs="Times New Roman"/>
                <w:sz w:val="20"/>
                <w:szCs w:val="20"/>
                <w:lang w:eastAsia="en-GB"/>
              </w:rPr>
              <w:t>DB9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w:t>
            </w:r>
            <w:r w:rsidR="00D92423">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 9 EEA regions</w:t>
            </w:r>
            <w:r w:rsidR="00D92423" w:rsidRPr="00E30054">
              <w:rPr>
                <w:rFonts w:ascii="Times New Roman" w:eastAsia="Times New Roman" w:hAnsi="Times New Roman" w:cs="Times New Roman"/>
                <w:sz w:val="20"/>
                <w:szCs w:val="20"/>
                <w:lang w:eastAsia="en-GB"/>
              </w:rPr>
              <w:t xml:space="preserve"> </w:t>
            </w:r>
            <w:r w:rsidR="00D92423">
              <w:rPr>
                <w:rFonts w:ascii="Times New Roman" w:eastAsia="Times New Roman" w:hAnsi="Times New Roman" w:cs="Times New Roman"/>
                <w:sz w:val="20"/>
                <w:szCs w:val="20"/>
                <w:lang w:eastAsia="en-GB"/>
              </w:rPr>
              <w:t>f</w:t>
            </w:r>
            <w:r w:rsidR="00D92423" w:rsidRPr="00E30054">
              <w:rPr>
                <w:rFonts w:ascii="Times New Roman" w:eastAsia="Times New Roman" w:hAnsi="Times New Roman" w:cs="Times New Roman"/>
                <w:sz w:val="20"/>
                <w:szCs w:val="20"/>
                <w:lang w:eastAsia="en-GB"/>
              </w:rPr>
              <w:t>or lines of business</w:t>
            </w:r>
            <w:r w:rsidRPr="00E30054">
              <w:rPr>
                <w:rFonts w:ascii="Times New Roman" w:eastAsia="Times New Roman" w:hAnsi="Times New Roman" w:cs="Times New Roman"/>
                <w:sz w:val="20"/>
                <w:szCs w:val="20"/>
                <w:lang w:eastAsia="en-GB"/>
              </w:rPr>
              <w:t>:</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Fire and other damage, including the proportional reinsurance obligations, in relation to contracts that cover Hail risk and where the risk is situated in this particular EEA region</w:t>
            </w: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Hail and where the risk is situated in this particular EEA region</w:t>
            </w: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and</w:t>
            </w:r>
          </w:p>
          <w:p w:rsidR="00DA4989" w:rsidRPr="00E30054" w:rsidRDefault="00D9242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Other motor insurance, including the proportional reinsurance obligations, multiplied by 5, in relation to contracts that cover onshore property damage by Hail and where the risk is situated in this particular EEA region.</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w:t>
            </w:r>
            <w:ins w:id="496" w:author="Author">
              <w:r w:rsidR="00C92450">
                <w:rPr>
                  <w:rFonts w:ascii="Times New Roman" w:eastAsia="Times New Roman" w:hAnsi="Times New Roman" w:cs="Times New Roman"/>
                  <w:sz w:val="20"/>
                  <w:szCs w:val="20"/>
                  <w:lang w:eastAsia="en-GB"/>
                </w:rPr>
                <w:t>72</w:t>
              </w:r>
            </w:ins>
            <w:del w:id="497" w:author="Author">
              <w:r w:rsidRPr="00E30054" w:rsidDel="00C92450">
                <w:rPr>
                  <w:rFonts w:ascii="Times New Roman" w:eastAsia="Times New Roman" w:hAnsi="Times New Roman" w:cs="Times New Roman"/>
                  <w:sz w:val="20"/>
                  <w:szCs w:val="20"/>
                  <w:lang w:eastAsia="en-GB"/>
                </w:rPr>
                <w:delText>69</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DB10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Hail EEA Regions before diversification</w:t>
            </w:r>
          </w:p>
        </w:tc>
        <w:tc>
          <w:tcPr>
            <w:tcW w:w="4739"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the exposure</w:t>
            </w:r>
            <w:r w:rsidRPr="00E30054">
              <w:rPr>
                <w:rFonts w:ascii="Times New Roman" w:eastAsia="Times New Roman" w:hAnsi="Times New Roman" w:cs="Times New Roman"/>
                <w:sz w:val="20"/>
                <w:szCs w:val="20"/>
                <w:lang w:eastAsia="en-GB"/>
              </w:rPr>
              <w:t xml:space="preserve">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9</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Del="00C92450" w:rsidRDefault="00DA4989" w:rsidP="00744B25">
            <w:pPr>
              <w:rPr>
                <w:del w:id="498" w:author="Author"/>
                <w:rFonts w:ascii="Times New Roman" w:eastAsia="Times New Roman" w:hAnsi="Times New Roman" w:cs="Times New Roman"/>
                <w:sz w:val="20"/>
                <w:szCs w:val="20"/>
                <w:lang w:eastAsia="en-GB"/>
              </w:rPr>
            </w:pPr>
            <w:del w:id="499" w:author="Author">
              <w:r w:rsidRPr="00E30054" w:rsidDel="00C92450">
                <w:rPr>
                  <w:rFonts w:ascii="Times New Roman" w:eastAsia="Times New Roman" w:hAnsi="Times New Roman" w:cs="Times New Roman"/>
                  <w:sz w:val="20"/>
                  <w:szCs w:val="20"/>
                  <w:lang w:eastAsia="en-GB"/>
                </w:rPr>
                <w:delText>C0310/R1700</w:delText>
              </w:r>
              <w:r w:rsidR="00D92423" w:rsidDel="00C92450">
                <w:rPr>
                  <w:rFonts w:ascii="Times New Roman" w:eastAsia="Times New Roman" w:hAnsi="Times New Roman" w:cs="Times New Roman"/>
                  <w:sz w:val="20"/>
                  <w:szCs w:val="20"/>
                  <w:lang w:eastAsia="en-GB"/>
                </w:rPr>
                <w:delText>-</w:delText>
              </w:r>
              <w:r w:rsidRPr="00E30054" w:rsidDel="00C92450">
                <w:rPr>
                  <w:rFonts w:ascii="Times New Roman" w:eastAsia="Times New Roman" w:hAnsi="Times New Roman" w:cs="Times New Roman"/>
                  <w:sz w:val="20"/>
                  <w:szCs w:val="20"/>
                  <w:lang w:eastAsia="en-GB"/>
                </w:rPr>
                <w:delText>R1830</w:delText>
              </w:r>
            </w:del>
          </w:p>
          <w:p w:rsidR="00DA4989" w:rsidRPr="00E30054" w:rsidRDefault="00DA4989" w:rsidP="00744B25">
            <w:pPr>
              <w:rPr>
                <w:rFonts w:ascii="Times New Roman" w:eastAsia="Times New Roman" w:hAnsi="Times New Roman" w:cs="Times New Roman"/>
                <w:sz w:val="20"/>
                <w:szCs w:val="20"/>
                <w:lang w:eastAsia="en-GB"/>
              </w:rPr>
            </w:pPr>
            <w:del w:id="500" w:author="Author">
              <w:r w:rsidRPr="00F70FD8" w:rsidDel="00C92450">
                <w:rPr>
                  <w:rFonts w:ascii="Times New Roman" w:eastAsia="Times New Roman" w:hAnsi="Times New Roman" w:cs="Times New Roman"/>
                  <w:sz w:val="20"/>
                  <w:szCs w:val="20"/>
                  <w:lang w:eastAsia="en-GB"/>
                </w:rPr>
                <w:delText>(</w:delText>
              </w:r>
              <w:r w:rsidR="00D92423" w:rsidDel="00C92450">
                <w:rPr>
                  <w:rFonts w:ascii="Times New Roman" w:eastAsia="Times New Roman" w:hAnsi="Times New Roman" w:cs="Times New Roman"/>
                  <w:sz w:val="20"/>
                  <w:szCs w:val="20"/>
                  <w:lang w:eastAsia="en-GB"/>
                </w:rPr>
                <w:delText>DB11-</w:delText>
              </w:r>
              <w:r w:rsidRPr="00E30054" w:rsidDel="00C92450">
                <w:rPr>
                  <w:rFonts w:ascii="Times New Roman" w:eastAsia="Times New Roman" w:hAnsi="Times New Roman" w:cs="Times New Roman"/>
                  <w:sz w:val="20"/>
                  <w:szCs w:val="20"/>
                  <w:lang w:eastAsia="en-GB"/>
                </w:rPr>
                <w:delText>DB24</w:delText>
              </w:r>
              <w:r w:rsidRPr="00F70FD8" w:rsidDel="00C92450">
                <w:rPr>
                  <w:rFonts w:ascii="Times New Roman" w:eastAsia="Times New Roman" w:hAnsi="Times New Roman" w:cs="Times New Roman"/>
                  <w:sz w:val="20"/>
                  <w:szCs w:val="20"/>
                  <w:lang w:eastAsia="en-GB"/>
                </w:rPr>
                <w:delText>)</w:delText>
              </w:r>
            </w:del>
          </w:p>
        </w:tc>
        <w:tc>
          <w:tcPr>
            <w:tcW w:w="2552" w:type="dxa"/>
          </w:tcPr>
          <w:p w:rsidR="00DA4989" w:rsidRPr="00E30054" w:rsidRDefault="00DA4989" w:rsidP="00744B25">
            <w:pPr>
              <w:rPr>
                <w:rFonts w:ascii="Times New Roman" w:eastAsia="Times New Roman" w:hAnsi="Times New Roman" w:cs="Times New Roman"/>
                <w:sz w:val="20"/>
                <w:szCs w:val="20"/>
                <w:lang w:eastAsia="en-GB"/>
              </w:rPr>
            </w:pPr>
            <w:del w:id="501" w:author="Author">
              <w:r w:rsidRPr="00E30054" w:rsidDel="00C92450">
                <w:rPr>
                  <w:rFonts w:ascii="Times New Roman" w:eastAsia="Times New Roman" w:hAnsi="Times New Roman" w:cs="Times New Roman"/>
                  <w:sz w:val="20"/>
                  <w:szCs w:val="20"/>
                  <w:lang w:eastAsia="en-GB"/>
                </w:rPr>
                <w:delText>Exposure – Other Regions</w:delText>
              </w:r>
            </w:del>
          </w:p>
        </w:tc>
        <w:tc>
          <w:tcPr>
            <w:tcW w:w="4739" w:type="dxa"/>
          </w:tcPr>
          <w:p w:rsidR="00DA4989" w:rsidRPr="00E30054" w:rsidDel="00C92450" w:rsidRDefault="00DA4989" w:rsidP="00744B25">
            <w:pPr>
              <w:rPr>
                <w:del w:id="502" w:author="Author"/>
                <w:rFonts w:ascii="Times New Roman" w:eastAsia="Times New Roman" w:hAnsi="Times New Roman" w:cs="Times New Roman"/>
                <w:sz w:val="20"/>
                <w:szCs w:val="20"/>
                <w:lang w:eastAsia="en-GB"/>
              </w:rPr>
            </w:pPr>
            <w:del w:id="503" w:author="Author">
              <w:r w:rsidRPr="00E30054" w:rsidDel="00C92450">
                <w:rPr>
                  <w:rFonts w:ascii="Times New Roman" w:eastAsia="Times New Roman" w:hAnsi="Times New Roman" w:cs="Times New Roman"/>
                  <w:sz w:val="20"/>
                  <w:szCs w:val="20"/>
                  <w:lang w:eastAsia="en-GB"/>
                </w:rPr>
                <w:delText xml:space="preserve">The sum of the total insured in relation to each of the </w:delText>
              </w:r>
              <w:r w:rsidR="00D92423" w:rsidDel="00C92450">
                <w:rPr>
                  <w:rFonts w:ascii="Times New Roman" w:eastAsia="Times New Roman" w:hAnsi="Times New Roman" w:cs="Times New Roman"/>
                  <w:sz w:val="20"/>
                  <w:szCs w:val="20"/>
                  <w:lang w:eastAsia="en-GB"/>
                </w:rPr>
                <w:delText>9</w:delText>
              </w:r>
              <w:r w:rsidRPr="00E30054" w:rsidDel="00C92450">
                <w:rPr>
                  <w:rFonts w:ascii="Times New Roman" w:eastAsia="Times New Roman" w:hAnsi="Times New Roman" w:cs="Times New Roman"/>
                  <w:sz w:val="20"/>
                  <w:szCs w:val="20"/>
                  <w:lang w:eastAsia="en-GB"/>
                </w:rPr>
                <w:delText xml:space="preserve"> regions other than the EEA Regions</w:delText>
              </w:r>
              <w:r w:rsidR="00D92423" w:rsidDel="00C92450">
                <w:rPr>
                  <w:rFonts w:ascii="Times New Roman" w:eastAsia="Times New Roman" w:hAnsi="Times New Roman" w:cs="Times New Roman"/>
                  <w:sz w:val="20"/>
                  <w:szCs w:val="20"/>
                  <w:lang w:eastAsia="en-GB"/>
                </w:rPr>
                <w:delText xml:space="preserve"> f</w:delText>
              </w:r>
              <w:r w:rsidR="00D92423" w:rsidRPr="00E30054" w:rsidDel="00C92450">
                <w:rPr>
                  <w:rFonts w:ascii="Times New Roman" w:eastAsia="Times New Roman" w:hAnsi="Times New Roman" w:cs="Times New Roman"/>
                  <w:sz w:val="20"/>
                  <w:szCs w:val="20"/>
                  <w:lang w:eastAsia="en-GB"/>
                </w:rPr>
                <w:delText>or lines of business</w:delText>
              </w:r>
              <w:r w:rsidRPr="00E30054" w:rsidDel="00C92450">
                <w:rPr>
                  <w:rFonts w:ascii="Times New Roman" w:eastAsia="Times New Roman" w:hAnsi="Times New Roman" w:cs="Times New Roman"/>
                  <w:sz w:val="20"/>
                  <w:szCs w:val="20"/>
                  <w:lang w:eastAsia="en-GB"/>
                </w:rPr>
                <w:delText>:</w:delText>
              </w:r>
            </w:del>
          </w:p>
          <w:p w:rsidR="00DA4989" w:rsidRPr="00E30054" w:rsidDel="00C92450" w:rsidRDefault="00D92423" w:rsidP="00D92423">
            <w:pPr>
              <w:rPr>
                <w:del w:id="504" w:author="Author"/>
                <w:rFonts w:ascii="Times New Roman" w:eastAsia="Times New Roman" w:hAnsi="Times New Roman" w:cs="Times New Roman"/>
                <w:sz w:val="20"/>
                <w:szCs w:val="20"/>
                <w:lang w:eastAsia="en-GB"/>
              </w:rPr>
            </w:pPr>
            <w:del w:id="505" w:author="Author">
              <w:r w:rsidDel="00C92450">
                <w:rPr>
                  <w:rFonts w:ascii="Times New Roman" w:eastAsia="Times New Roman" w:hAnsi="Times New Roman" w:cs="Times New Roman"/>
                  <w:sz w:val="20"/>
                  <w:szCs w:val="20"/>
                  <w:lang w:eastAsia="en-GB"/>
                </w:rPr>
                <w:delText xml:space="preserve">- </w:delText>
              </w:r>
              <w:r w:rsidR="00DA4989" w:rsidRPr="00E30054" w:rsidDel="00C92450">
                <w:rPr>
                  <w:rFonts w:ascii="Times New Roman" w:eastAsia="Times New Roman" w:hAnsi="Times New Roman" w:cs="Times New Roman"/>
                  <w:sz w:val="20"/>
                  <w:szCs w:val="20"/>
                  <w:lang w:eastAsia="en-GB"/>
                </w:rPr>
                <w:delText>Fire and other damage, including the proportional reinsurance obligations;</w:delText>
              </w:r>
            </w:del>
          </w:p>
          <w:p w:rsidR="00DA4989" w:rsidRPr="00E30054" w:rsidDel="00C92450" w:rsidRDefault="00D92423" w:rsidP="00D92423">
            <w:pPr>
              <w:rPr>
                <w:del w:id="506" w:author="Author"/>
                <w:rFonts w:ascii="Times New Roman" w:eastAsia="Times New Roman" w:hAnsi="Times New Roman" w:cs="Times New Roman"/>
                <w:sz w:val="20"/>
                <w:szCs w:val="20"/>
                <w:lang w:eastAsia="en-GB"/>
              </w:rPr>
            </w:pPr>
            <w:del w:id="507" w:author="Author">
              <w:r w:rsidDel="00C92450">
                <w:rPr>
                  <w:rFonts w:ascii="Times New Roman" w:eastAsia="Times New Roman" w:hAnsi="Times New Roman" w:cs="Times New Roman"/>
                  <w:sz w:val="20"/>
                  <w:szCs w:val="20"/>
                  <w:lang w:eastAsia="en-GB"/>
                </w:rPr>
                <w:delText xml:space="preserve">- </w:delText>
              </w:r>
              <w:r w:rsidR="00DA4989" w:rsidRPr="00E30054" w:rsidDel="00C92450">
                <w:rPr>
                  <w:rFonts w:ascii="Times New Roman" w:eastAsia="Times New Roman" w:hAnsi="Times New Roman" w:cs="Times New Roman"/>
                  <w:sz w:val="20"/>
                  <w:szCs w:val="20"/>
                  <w:lang w:eastAsia="en-GB"/>
                </w:rPr>
                <w:delText>Marine, aviation and transport insurance, including the proportional reinsurance obligations;</w:delText>
              </w:r>
              <w:r w:rsidDel="00C92450">
                <w:rPr>
                  <w:rFonts w:ascii="Times New Roman" w:eastAsia="Times New Roman" w:hAnsi="Times New Roman" w:cs="Times New Roman"/>
                  <w:sz w:val="20"/>
                  <w:szCs w:val="20"/>
                  <w:lang w:eastAsia="en-GB"/>
                </w:rPr>
                <w:delText xml:space="preserve"> and</w:delText>
              </w:r>
            </w:del>
          </w:p>
          <w:p w:rsidR="00DA4989" w:rsidRPr="00E30054" w:rsidRDefault="00D92423" w:rsidP="00744B25">
            <w:pPr>
              <w:rPr>
                <w:rFonts w:ascii="Times New Roman" w:eastAsia="Times New Roman" w:hAnsi="Times New Roman" w:cs="Times New Roman"/>
                <w:sz w:val="20"/>
                <w:szCs w:val="20"/>
                <w:lang w:eastAsia="en-GB"/>
              </w:rPr>
            </w:pPr>
            <w:del w:id="508" w:author="Author">
              <w:r w:rsidDel="00C92450">
                <w:rPr>
                  <w:rFonts w:ascii="Times New Roman" w:eastAsia="Times New Roman" w:hAnsi="Times New Roman" w:cs="Times New Roman"/>
                  <w:sz w:val="20"/>
                  <w:szCs w:val="20"/>
                  <w:lang w:eastAsia="en-GB"/>
                </w:rPr>
                <w:delText xml:space="preserve">- </w:delText>
              </w:r>
              <w:r w:rsidR="00DA4989" w:rsidRPr="00E30054" w:rsidDel="00C92450">
                <w:rPr>
                  <w:rFonts w:ascii="Times New Roman" w:eastAsia="Times New Roman" w:hAnsi="Times New Roman" w:cs="Times New Roman"/>
                  <w:sz w:val="20"/>
                  <w:szCs w:val="20"/>
                  <w:lang w:eastAsia="en-GB"/>
                </w:rPr>
                <w:delText>Other motor insurance, including the proportional reinsurance obligations.</w:delText>
              </w:r>
            </w:del>
          </w:p>
        </w:tc>
      </w:tr>
      <w:tr w:rsidR="00DA4989" w:rsidTr="009F11BB">
        <w:tc>
          <w:tcPr>
            <w:tcW w:w="1951" w:type="dxa"/>
          </w:tcPr>
          <w:p w:rsidR="00DA4989" w:rsidRPr="00E30054" w:rsidDel="00C92450" w:rsidRDefault="00DA4989" w:rsidP="00744B25">
            <w:pPr>
              <w:rPr>
                <w:del w:id="509" w:author="Author"/>
                <w:rFonts w:ascii="Times New Roman" w:eastAsia="Times New Roman" w:hAnsi="Times New Roman" w:cs="Times New Roman"/>
                <w:sz w:val="20"/>
                <w:szCs w:val="20"/>
                <w:lang w:eastAsia="en-GB"/>
              </w:rPr>
            </w:pPr>
            <w:del w:id="510" w:author="Author">
              <w:r w:rsidRPr="00E30054" w:rsidDel="00C92450">
                <w:rPr>
                  <w:rFonts w:ascii="Times New Roman" w:eastAsia="Times New Roman" w:hAnsi="Times New Roman" w:cs="Times New Roman"/>
                  <w:sz w:val="20"/>
                  <w:szCs w:val="20"/>
                  <w:lang w:eastAsia="en-GB"/>
                </w:rPr>
                <w:delText>C0310/R1840</w:delText>
              </w:r>
            </w:del>
          </w:p>
          <w:p w:rsidR="00DA4989" w:rsidRPr="00E30054" w:rsidRDefault="00DA4989" w:rsidP="00744B25">
            <w:pPr>
              <w:rPr>
                <w:rFonts w:ascii="Times New Roman" w:eastAsia="Times New Roman" w:hAnsi="Times New Roman" w:cs="Times New Roman"/>
                <w:sz w:val="20"/>
                <w:szCs w:val="20"/>
                <w:lang w:eastAsia="en-GB"/>
              </w:rPr>
            </w:pPr>
            <w:del w:id="511" w:author="Author">
              <w:r w:rsidRPr="00F70FD8" w:rsidDel="00C92450">
                <w:rPr>
                  <w:rFonts w:ascii="Times New Roman" w:eastAsia="Times New Roman" w:hAnsi="Times New Roman" w:cs="Times New Roman"/>
                  <w:sz w:val="20"/>
                  <w:szCs w:val="20"/>
                  <w:lang w:eastAsia="en-GB"/>
                </w:rPr>
                <w:delText>(</w:delText>
              </w:r>
              <w:r w:rsidRPr="00E30054" w:rsidDel="00C92450">
                <w:rPr>
                  <w:rFonts w:ascii="Times New Roman" w:eastAsia="Times New Roman" w:hAnsi="Times New Roman" w:cs="Times New Roman"/>
                  <w:sz w:val="20"/>
                  <w:szCs w:val="20"/>
                  <w:lang w:eastAsia="en-GB"/>
                </w:rPr>
                <w:delText>DB25</w:delText>
              </w:r>
              <w:r w:rsidRPr="00F70FD8" w:rsidDel="00C92450">
                <w:rPr>
                  <w:rFonts w:ascii="Times New Roman" w:eastAsia="Times New Roman" w:hAnsi="Times New Roman" w:cs="Times New Roman"/>
                  <w:sz w:val="20"/>
                  <w:szCs w:val="20"/>
                  <w:lang w:eastAsia="en-GB"/>
                </w:rPr>
                <w:delText>)</w:delText>
              </w:r>
            </w:del>
          </w:p>
        </w:tc>
        <w:tc>
          <w:tcPr>
            <w:tcW w:w="2552" w:type="dxa"/>
          </w:tcPr>
          <w:p w:rsidR="00DA4989" w:rsidRPr="00E30054" w:rsidRDefault="00DA4989" w:rsidP="00744B25">
            <w:pPr>
              <w:rPr>
                <w:rFonts w:ascii="Times New Roman" w:eastAsia="Times New Roman" w:hAnsi="Times New Roman" w:cs="Times New Roman"/>
                <w:sz w:val="20"/>
                <w:szCs w:val="20"/>
                <w:lang w:eastAsia="en-GB"/>
              </w:rPr>
            </w:pPr>
            <w:del w:id="512" w:author="Author">
              <w:r w:rsidRPr="00E30054" w:rsidDel="00C92450">
                <w:rPr>
                  <w:rFonts w:ascii="Times New Roman" w:eastAsia="Times New Roman" w:hAnsi="Times New Roman" w:cs="Times New Roman"/>
                  <w:sz w:val="20"/>
                  <w:szCs w:val="20"/>
                  <w:lang w:eastAsia="en-GB"/>
                </w:rPr>
                <w:delText>Exposure – Total Hail Other Regions before diversification</w:delText>
              </w:r>
            </w:del>
          </w:p>
        </w:tc>
        <w:tc>
          <w:tcPr>
            <w:tcW w:w="4739" w:type="dxa"/>
          </w:tcPr>
          <w:p w:rsidR="00D92423" w:rsidDel="00C92450" w:rsidRDefault="00D92423" w:rsidP="00D92423">
            <w:pPr>
              <w:rPr>
                <w:del w:id="513" w:author="Author"/>
                <w:rFonts w:ascii="Times New Roman" w:eastAsia="Times New Roman" w:hAnsi="Times New Roman" w:cs="Times New Roman"/>
                <w:sz w:val="20"/>
                <w:szCs w:val="20"/>
                <w:lang w:eastAsia="en-GB"/>
              </w:rPr>
            </w:pPr>
            <w:del w:id="514" w:author="Author">
              <w:r w:rsidRPr="00DA4989" w:rsidDel="00C92450">
                <w:rPr>
                  <w:rFonts w:ascii="Times New Roman" w:eastAsia="Times New Roman" w:hAnsi="Times New Roman" w:cs="Times New Roman"/>
                  <w:sz w:val="20"/>
                  <w:szCs w:val="20"/>
                  <w:lang w:eastAsia="en-GB"/>
                </w:rPr>
                <w:delText xml:space="preserve">Total of </w:delText>
              </w:r>
              <w:r w:rsidDel="00C92450">
                <w:rPr>
                  <w:rFonts w:ascii="Times New Roman" w:eastAsia="Times New Roman" w:hAnsi="Times New Roman" w:cs="Times New Roman"/>
                  <w:sz w:val="20"/>
                  <w:szCs w:val="20"/>
                  <w:lang w:eastAsia="en-GB"/>
                </w:rPr>
                <w:delText>the exposure</w:delText>
              </w:r>
              <w:r w:rsidRPr="00E30054" w:rsidDel="00C92450">
                <w:rPr>
                  <w:rFonts w:ascii="Times New Roman" w:eastAsia="Times New Roman" w:hAnsi="Times New Roman" w:cs="Times New Roman"/>
                  <w:sz w:val="20"/>
                  <w:szCs w:val="20"/>
                  <w:lang w:eastAsia="en-GB"/>
                </w:rPr>
                <w:delText xml:space="preserve"> </w:delText>
              </w:r>
              <w:r w:rsidRPr="00DA4989" w:rsidDel="00C92450">
                <w:rPr>
                  <w:rFonts w:ascii="Times New Roman" w:eastAsia="Times New Roman" w:hAnsi="Times New Roman" w:cs="Times New Roman"/>
                  <w:sz w:val="20"/>
                  <w:szCs w:val="20"/>
                  <w:lang w:eastAsia="en-GB"/>
                </w:rPr>
                <w:delText xml:space="preserve">for the </w:delText>
              </w:r>
              <w:r w:rsidDel="00C92450">
                <w:rPr>
                  <w:rFonts w:ascii="Times New Roman" w:eastAsia="Times New Roman" w:hAnsi="Times New Roman" w:cs="Times New Roman"/>
                  <w:sz w:val="20"/>
                  <w:szCs w:val="20"/>
                  <w:lang w:eastAsia="en-GB"/>
                </w:rPr>
                <w:delText>other</w:delText>
              </w:r>
              <w:r w:rsidRPr="00DA4989" w:rsidDel="00C92450">
                <w:rPr>
                  <w:rFonts w:ascii="Times New Roman" w:eastAsia="Times New Roman" w:hAnsi="Times New Roman" w:cs="Times New Roman"/>
                  <w:sz w:val="20"/>
                  <w:szCs w:val="20"/>
                  <w:lang w:eastAsia="en-GB"/>
                </w:rPr>
                <w:delText xml:space="preserve"> regions.</w:delText>
              </w:r>
            </w:del>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Del="00C92450" w:rsidRDefault="00DA4989" w:rsidP="00744B25">
            <w:pPr>
              <w:rPr>
                <w:del w:id="515" w:author="Author"/>
                <w:rFonts w:ascii="Times New Roman" w:eastAsia="Times New Roman" w:hAnsi="Times New Roman" w:cs="Times New Roman"/>
                <w:sz w:val="20"/>
                <w:szCs w:val="20"/>
                <w:lang w:eastAsia="en-GB"/>
              </w:rPr>
            </w:pPr>
            <w:del w:id="516" w:author="Author">
              <w:r w:rsidRPr="00E30054" w:rsidDel="00C92450">
                <w:rPr>
                  <w:rFonts w:ascii="Times New Roman" w:eastAsia="Times New Roman" w:hAnsi="Times New Roman" w:cs="Times New Roman"/>
                  <w:sz w:val="20"/>
                  <w:szCs w:val="20"/>
                  <w:lang w:eastAsia="en-GB"/>
                </w:rPr>
                <w:delText>C0310/R1850</w:delText>
              </w:r>
            </w:del>
          </w:p>
          <w:p w:rsidR="00DA4989" w:rsidRPr="00E30054" w:rsidRDefault="00DA4989" w:rsidP="00744B25">
            <w:pPr>
              <w:rPr>
                <w:rFonts w:ascii="Times New Roman" w:eastAsia="Times New Roman" w:hAnsi="Times New Roman" w:cs="Times New Roman"/>
                <w:sz w:val="20"/>
                <w:szCs w:val="20"/>
                <w:lang w:eastAsia="en-GB"/>
              </w:rPr>
            </w:pPr>
            <w:del w:id="517" w:author="Author">
              <w:r w:rsidRPr="00F70FD8" w:rsidDel="00C92450">
                <w:rPr>
                  <w:rFonts w:ascii="Times New Roman" w:eastAsia="Times New Roman" w:hAnsi="Times New Roman" w:cs="Times New Roman"/>
                  <w:sz w:val="20"/>
                  <w:szCs w:val="20"/>
                  <w:lang w:eastAsia="en-GB"/>
                </w:rPr>
                <w:delText>(</w:delText>
              </w:r>
              <w:r w:rsidRPr="00E30054" w:rsidDel="00C92450">
                <w:rPr>
                  <w:rFonts w:ascii="Times New Roman" w:eastAsia="Times New Roman" w:hAnsi="Times New Roman" w:cs="Times New Roman"/>
                  <w:sz w:val="20"/>
                  <w:szCs w:val="20"/>
                  <w:lang w:eastAsia="en-GB"/>
                </w:rPr>
                <w:delText>DB26</w:delText>
              </w:r>
              <w:r w:rsidRPr="00F70FD8" w:rsidDel="00C92450">
                <w:rPr>
                  <w:rFonts w:ascii="Times New Roman" w:eastAsia="Times New Roman" w:hAnsi="Times New Roman" w:cs="Times New Roman"/>
                  <w:sz w:val="20"/>
                  <w:szCs w:val="20"/>
                  <w:lang w:eastAsia="en-GB"/>
                </w:rPr>
                <w:delText>)</w:delText>
              </w:r>
            </w:del>
          </w:p>
        </w:tc>
        <w:tc>
          <w:tcPr>
            <w:tcW w:w="2552" w:type="dxa"/>
          </w:tcPr>
          <w:p w:rsidR="00DA4989" w:rsidRPr="00E30054" w:rsidRDefault="00DA4989" w:rsidP="00744B25">
            <w:pPr>
              <w:rPr>
                <w:rFonts w:ascii="Times New Roman" w:eastAsia="Times New Roman" w:hAnsi="Times New Roman" w:cs="Times New Roman"/>
                <w:sz w:val="20"/>
                <w:szCs w:val="20"/>
                <w:lang w:eastAsia="en-GB"/>
              </w:rPr>
            </w:pPr>
            <w:del w:id="518" w:author="Author">
              <w:r w:rsidRPr="00E30054" w:rsidDel="00C92450">
                <w:rPr>
                  <w:rFonts w:ascii="Times New Roman" w:eastAsia="Times New Roman" w:hAnsi="Times New Roman" w:cs="Times New Roman"/>
                  <w:sz w:val="20"/>
                  <w:szCs w:val="20"/>
                  <w:lang w:eastAsia="en-GB"/>
                </w:rPr>
                <w:delText>Exposure – Total Hail All Regions before diversification</w:delText>
              </w:r>
            </w:del>
          </w:p>
        </w:tc>
        <w:tc>
          <w:tcPr>
            <w:tcW w:w="4739" w:type="dxa"/>
          </w:tcPr>
          <w:p w:rsidR="00D92423" w:rsidDel="00C92450" w:rsidRDefault="00D92423" w:rsidP="00D92423">
            <w:pPr>
              <w:rPr>
                <w:del w:id="519" w:author="Author"/>
                <w:rFonts w:ascii="Times New Roman" w:eastAsia="Times New Roman" w:hAnsi="Times New Roman" w:cs="Times New Roman"/>
                <w:sz w:val="20"/>
                <w:szCs w:val="20"/>
                <w:lang w:eastAsia="en-GB"/>
              </w:rPr>
            </w:pPr>
            <w:del w:id="520" w:author="Author">
              <w:r w:rsidRPr="00DA4989" w:rsidDel="00C92450">
                <w:rPr>
                  <w:rFonts w:ascii="Times New Roman" w:eastAsia="Times New Roman" w:hAnsi="Times New Roman" w:cs="Times New Roman"/>
                  <w:sz w:val="20"/>
                  <w:szCs w:val="20"/>
                  <w:lang w:eastAsia="en-GB"/>
                </w:rPr>
                <w:delText xml:space="preserve">Total of </w:delText>
              </w:r>
              <w:r w:rsidDel="00C92450">
                <w:rPr>
                  <w:rFonts w:ascii="Times New Roman" w:eastAsia="Times New Roman" w:hAnsi="Times New Roman" w:cs="Times New Roman"/>
                  <w:sz w:val="20"/>
                  <w:szCs w:val="20"/>
                  <w:lang w:eastAsia="en-GB"/>
                </w:rPr>
                <w:delText>the exposure</w:delText>
              </w:r>
              <w:r w:rsidRPr="00E30054" w:rsidDel="00C92450">
                <w:rPr>
                  <w:rFonts w:ascii="Times New Roman" w:eastAsia="Times New Roman" w:hAnsi="Times New Roman" w:cs="Times New Roman"/>
                  <w:sz w:val="20"/>
                  <w:szCs w:val="20"/>
                  <w:lang w:eastAsia="en-GB"/>
                </w:rPr>
                <w:delText xml:space="preserve"> </w:delText>
              </w:r>
              <w:r w:rsidRPr="00DA4989" w:rsidDel="00C92450">
                <w:rPr>
                  <w:rFonts w:ascii="Times New Roman" w:eastAsia="Times New Roman" w:hAnsi="Times New Roman" w:cs="Times New Roman"/>
                  <w:sz w:val="20"/>
                  <w:szCs w:val="20"/>
                  <w:lang w:eastAsia="en-GB"/>
                </w:rPr>
                <w:delText xml:space="preserve">for </w:delText>
              </w:r>
              <w:r w:rsidDel="00C92450">
                <w:rPr>
                  <w:rFonts w:ascii="Times New Roman" w:eastAsia="Times New Roman" w:hAnsi="Times New Roman" w:cs="Times New Roman"/>
                  <w:sz w:val="20"/>
                  <w:szCs w:val="20"/>
                  <w:lang w:eastAsia="en-GB"/>
                </w:rPr>
                <w:delText>all</w:delText>
              </w:r>
              <w:r w:rsidRPr="00DA4989" w:rsidDel="00C92450">
                <w:rPr>
                  <w:rFonts w:ascii="Times New Roman" w:eastAsia="Times New Roman" w:hAnsi="Times New Roman" w:cs="Times New Roman"/>
                  <w:sz w:val="20"/>
                  <w:szCs w:val="20"/>
                  <w:lang w:eastAsia="en-GB"/>
                </w:rPr>
                <w:delText xml:space="preserve"> regions.</w:delText>
              </w:r>
            </w:del>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C0320/R16</w:t>
            </w:r>
            <w:del w:id="521" w:author="Author">
              <w:r w:rsidRPr="00E30054" w:rsidDel="00C92450">
                <w:rPr>
                  <w:rFonts w:ascii="Times New Roman" w:eastAsia="Times New Roman" w:hAnsi="Times New Roman" w:cs="Times New Roman"/>
                  <w:sz w:val="20"/>
                  <w:szCs w:val="20"/>
                  <w:lang w:eastAsia="en-GB"/>
                </w:rPr>
                <w:delText>0</w:delText>
              </w:r>
            </w:del>
            <w:ins w:id="522" w:author="Author">
              <w:r w:rsidR="00C92450">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523" w:author="Author">
              <w:r w:rsidRPr="00E30054" w:rsidDel="00C92450">
                <w:rPr>
                  <w:rFonts w:ascii="Times New Roman" w:eastAsia="Times New Roman" w:hAnsi="Times New Roman" w:cs="Times New Roman"/>
                  <w:sz w:val="20"/>
                  <w:szCs w:val="20"/>
                  <w:lang w:eastAsia="en-GB"/>
                </w:rPr>
                <w:delText>68</w:delText>
              </w:r>
            </w:del>
            <w:ins w:id="524" w:author="Author">
              <w:r w:rsidR="00C92450">
                <w:rPr>
                  <w:rFonts w:ascii="Times New Roman" w:eastAsia="Times New Roman" w:hAnsi="Times New Roman" w:cs="Times New Roman"/>
                  <w:sz w:val="20"/>
                  <w:szCs w:val="20"/>
                  <w:lang w:eastAsia="en-GB"/>
                </w:rPr>
                <w:t>71</w:t>
              </w:r>
            </w:ins>
            <w:r w:rsidRPr="00E30054">
              <w:rPr>
                <w:rFonts w:ascii="Times New Roman" w:eastAsia="Times New Roman" w:hAnsi="Times New Roman" w:cs="Times New Roman"/>
                <w:sz w:val="20"/>
                <w:szCs w:val="20"/>
                <w:lang w:eastAsia="en-GB"/>
              </w:rPr>
              <w:t>0</w:t>
            </w:r>
          </w:p>
          <w:p w:rsidR="00DA4989" w:rsidRPr="00E30054" w:rsidRDefault="00DA4989" w:rsidP="00D9242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DC1</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DC9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
          <w:p w:rsidR="00D92423" w:rsidRPr="00E30054" w:rsidRDefault="00DA4989" w:rsidP="00D9242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Hail loss in each of the 9 EEA regions, taking into consideration the effect of diversification between zones.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C0320/R1</w:t>
            </w:r>
            <w:ins w:id="525" w:author="Author">
              <w:r w:rsidR="00C92450">
                <w:rPr>
                  <w:rFonts w:ascii="Times New Roman" w:eastAsia="Times New Roman" w:hAnsi="Times New Roman" w:cs="Times New Roman"/>
                  <w:sz w:val="20"/>
                  <w:szCs w:val="20"/>
                  <w:lang w:eastAsia="en-GB"/>
                </w:rPr>
                <w:t>72</w:t>
              </w:r>
            </w:ins>
            <w:del w:id="526" w:author="Author">
              <w:r w:rsidRPr="00E30054" w:rsidDel="00C92450">
                <w:rPr>
                  <w:rFonts w:ascii="Times New Roman" w:eastAsia="Times New Roman" w:hAnsi="Times New Roman" w:cs="Times New Roman"/>
                  <w:sz w:val="20"/>
                  <w:szCs w:val="20"/>
                  <w:lang w:eastAsia="en-GB"/>
                </w:rPr>
                <w:delText>69</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DC10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Hail EEA Regions before diversification</w:t>
            </w:r>
          </w:p>
        </w:tc>
        <w:tc>
          <w:tcPr>
            <w:tcW w:w="4739" w:type="dxa"/>
          </w:tcPr>
          <w:p w:rsidR="007C6F5F" w:rsidRDefault="007C6F5F" w:rsidP="007C6F5F">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the s</w:t>
            </w:r>
            <w:r w:rsidRPr="00E30054">
              <w:rPr>
                <w:rFonts w:ascii="Times New Roman" w:eastAsia="Times New Roman" w:hAnsi="Times New Roman" w:cs="Times New Roman"/>
                <w:sz w:val="20"/>
                <w:szCs w:val="20"/>
                <w:lang w:eastAsia="en-GB"/>
              </w:rPr>
              <w:t xml:space="preserve">pecified gross Hail loss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9</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C0330/R16</w:t>
            </w:r>
            <w:ins w:id="527" w:author="Author">
              <w:r w:rsidR="00C92450">
                <w:rPr>
                  <w:rFonts w:ascii="Times New Roman" w:eastAsia="Times New Roman" w:hAnsi="Times New Roman" w:cs="Times New Roman"/>
                  <w:sz w:val="20"/>
                  <w:szCs w:val="20"/>
                  <w:lang w:eastAsia="en-GB"/>
                </w:rPr>
                <w:t>3</w:t>
              </w:r>
            </w:ins>
            <w:del w:id="528" w:author="Author">
              <w:r w:rsidRPr="00E30054" w:rsidDel="00C92450">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529" w:author="Author">
              <w:r w:rsidRPr="00E30054" w:rsidDel="00C92450">
                <w:rPr>
                  <w:rFonts w:ascii="Times New Roman" w:eastAsia="Times New Roman" w:hAnsi="Times New Roman" w:cs="Times New Roman"/>
                  <w:sz w:val="20"/>
                  <w:szCs w:val="20"/>
                  <w:lang w:eastAsia="en-GB"/>
                </w:rPr>
                <w:delText>68</w:delText>
              </w:r>
            </w:del>
            <w:ins w:id="530" w:author="Author">
              <w:r w:rsidR="00C92450">
                <w:rPr>
                  <w:rFonts w:ascii="Times New Roman" w:eastAsia="Times New Roman" w:hAnsi="Times New Roman" w:cs="Times New Roman"/>
                  <w:sz w:val="20"/>
                  <w:szCs w:val="20"/>
                  <w:lang w:eastAsia="en-GB"/>
                </w:rPr>
                <w:t>71</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7C6F5F">
              <w:rPr>
                <w:rFonts w:ascii="Times New Roman" w:eastAsia="Times New Roman" w:hAnsi="Times New Roman" w:cs="Times New Roman"/>
                <w:sz w:val="20"/>
                <w:szCs w:val="20"/>
                <w:lang w:eastAsia="en-GB"/>
              </w:rPr>
              <w:t>DD1-</w:t>
            </w:r>
            <w:r w:rsidRPr="00E30054">
              <w:rPr>
                <w:rFonts w:ascii="Times New Roman" w:eastAsia="Times New Roman" w:hAnsi="Times New Roman" w:cs="Times New Roman"/>
                <w:sz w:val="20"/>
                <w:szCs w:val="20"/>
                <w:lang w:eastAsia="en-GB"/>
              </w:rPr>
              <w:t>DD9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
          <w:p w:rsidR="00DA4989" w:rsidRPr="00E30054" w:rsidRDefault="00DA4989" w:rsidP="007C6F5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Risk Charge Factor per each of the 9 EEA region</w:t>
            </w:r>
            <w:r w:rsidR="007C6F5F">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for Hail according to the Standard Formula, taking into consideration the effect of </w:t>
            </w:r>
            <w:r w:rsidR="009F11BB">
              <w:rPr>
                <w:rFonts w:ascii="Times New Roman" w:eastAsia="Times New Roman" w:hAnsi="Times New Roman" w:cs="Times New Roman"/>
                <w:sz w:val="20"/>
                <w:szCs w:val="20"/>
                <w:lang w:eastAsia="en-GB"/>
              </w:rPr>
              <w:t xml:space="preserve">diversification between zones. </w:t>
            </w:r>
          </w:p>
        </w:tc>
      </w:tr>
      <w:tr w:rsidR="00DA4989" w:rsidTr="009F11BB">
        <w:tc>
          <w:tcPr>
            <w:tcW w:w="1951" w:type="dxa"/>
          </w:tcPr>
          <w:p w:rsidR="00DA4989" w:rsidRPr="00A32F9B" w:rsidRDefault="00DA4989" w:rsidP="00744B25">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C0330/R1</w:t>
            </w:r>
            <w:ins w:id="531" w:author="Author">
              <w:r w:rsidR="00C92450">
                <w:rPr>
                  <w:rFonts w:ascii="Times New Roman" w:eastAsia="Times New Roman" w:hAnsi="Times New Roman" w:cs="Times New Roman"/>
                  <w:sz w:val="20"/>
                  <w:szCs w:val="20"/>
                  <w:lang w:eastAsia="en-GB"/>
                </w:rPr>
                <w:t>72</w:t>
              </w:r>
            </w:ins>
            <w:del w:id="532" w:author="Author">
              <w:r w:rsidRPr="00A32F9B" w:rsidDel="00C92450">
                <w:rPr>
                  <w:rFonts w:ascii="Times New Roman" w:eastAsia="Times New Roman" w:hAnsi="Times New Roman" w:cs="Times New Roman"/>
                  <w:sz w:val="20"/>
                  <w:szCs w:val="20"/>
                  <w:lang w:eastAsia="en-GB"/>
                </w:rPr>
                <w:delText>69</w:delText>
              </w:r>
            </w:del>
            <w:r w:rsidRPr="00A32F9B">
              <w:rPr>
                <w:rFonts w:ascii="Times New Roman" w:eastAsia="Times New Roman" w:hAnsi="Times New Roman" w:cs="Times New Roman"/>
                <w:sz w:val="20"/>
                <w:szCs w:val="20"/>
                <w:lang w:eastAsia="en-GB"/>
              </w:rPr>
              <w:t>0</w:t>
            </w:r>
          </w:p>
          <w:p w:rsidR="00DA4989" w:rsidRPr="00A32F9B" w:rsidRDefault="00DA4989" w:rsidP="00744B25">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(DD10)</w:t>
            </w:r>
          </w:p>
        </w:tc>
        <w:tc>
          <w:tcPr>
            <w:tcW w:w="2552" w:type="dxa"/>
          </w:tcPr>
          <w:p w:rsidR="00DA4989" w:rsidRPr="00A32F9B" w:rsidRDefault="00DA4989" w:rsidP="00744B25">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Catastrophe Risk Charge Factor before risk mitigation – Total Hail EEA Regions before diversification</w:t>
            </w:r>
          </w:p>
        </w:tc>
        <w:tc>
          <w:tcPr>
            <w:tcW w:w="4739" w:type="dxa"/>
          </w:tcPr>
          <w:p w:rsidR="00A32F9B" w:rsidRDefault="00A32F9B" w:rsidP="00A32F9B">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Ratio between total specified gross loss and total exposure.</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C0340/R16</w:t>
            </w:r>
            <w:ins w:id="533" w:author="Author">
              <w:r w:rsidR="00C92450">
                <w:rPr>
                  <w:rFonts w:ascii="Times New Roman" w:eastAsia="Times New Roman" w:hAnsi="Times New Roman" w:cs="Times New Roman"/>
                  <w:sz w:val="20"/>
                  <w:szCs w:val="20"/>
                  <w:lang w:eastAsia="en-GB"/>
                </w:rPr>
                <w:t>3</w:t>
              </w:r>
            </w:ins>
            <w:del w:id="534" w:author="Author">
              <w:r w:rsidRPr="00E30054" w:rsidDel="00C92450">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535" w:author="Author">
              <w:r w:rsidRPr="00E30054" w:rsidDel="00C92450">
                <w:rPr>
                  <w:rFonts w:ascii="Times New Roman" w:eastAsia="Times New Roman" w:hAnsi="Times New Roman" w:cs="Times New Roman"/>
                  <w:sz w:val="20"/>
                  <w:szCs w:val="20"/>
                  <w:lang w:eastAsia="en-GB"/>
                </w:rPr>
                <w:delText>68</w:delText>
              </w:r>
            </w:del>
            <w:ins w:id="536" w:author="Author">
              <w:r w:rsidR="00C92450">
                <w:rPr>
                  <w:rFonts w:ascii="Times New Roman" w:eastAsia="Times New Roman" w:hAnsi="Times New Roman" w:cs="Times New Roman"/>
                  <w:sz w:val="20"/>
                  <w:szCs w:val="20"/>
                  <w:lang w:eastAsia="en-GB"/>
                </w:rPr>
                <w:t>71</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7C6F5F">
              <w:rPr>
                <w:rFonts w:ascii="Times New Roman" w:eastAsia="Times New Roman" w:hAnsi="Times New Roman" w:cs="Times New Roman"/>
                <w:sz w:val="20"/>
                <w:szCs w:val="20"/>
                <w:lang w:eastAsia="en-GB"/>
              </w:rPr>
              <w:t>DE1-</w:t>
            </w:r>
            <w:r w:rsidRPr="00E30054">
              <w:rPr>
                <w:rFonts w:ascii="Times New Roman" w:eastAsia="Times New Roman" w:hAnsi="Times New Roman" w:cs="Times New Roman"/>
                <w:sz w:val="20"/>
                <w:szCs w:val="20"/>
                <w:lang w:eastAsia="en-GB"/>
              </w:rPr>
              <w:t>DE9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Hail risk in each of the 9 EEA regions according to scenario A or scenario B. </w:t>
            </w:r>
          </w:p>
          <w:p w:rsidR="007C6F5F" w:rsidRDefault="007C6F5F" w:rsidP="00744B25">
            <w:pPr>
              <w:rPr>
                <w:rFonts w:ascii="Times New Roman" w:eastAsia="Times New Roman" w:hAnsi="Times New Roman" w:cs="Times New Roman"/>
                <w:sz w:val="20"/>
                <w:szCs w:val="20"/>
                <w:lang w:eastAsia="en-GB"/>
              </w:rPr>
            </w:pPr>
          </w:p>
          <w:p w:rsidR="007C6F5F"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By determining the largest amount of scenario A and B,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must be taken into account.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C0350/R16</w:t>
            </w:r>
            <w:ins w:id="537" w:author="Author">
              <w:r w:rsidR="00C92450">
                <w:rPr>
                  <w:rFonts w:ascii="Times New Roman" w:eastAsia="Times New Roman" w:hAnsi="Times New Roman" w:cs="Times New Roman"/>
                  <w:sz w:val="20"/>
                  <w:szCs w:val="20"/>
                  <w:lang w:eastAsia="en-GB"/>
                </w:rPr>
                <w:t>3</w:t>
              </w:r>
            </w:ins>
            <w:del w:id="538" w:author="Author">
              <w:r w:rsidRPr="00E30054" w:rsidDel="00C92450">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539" w:author="Author">
              <w:r w:rsidRPr="00E30054" w:rsidDel="00C92450">
                <w:rPr>
                  <w:rFonts w:ascii="Times New Roman" w:eastAsia="Times New Roman" w:hAnsi="Times New Roman" w:cs="Times New Roman"/>
                  <w:sz w:val="20"/>
                  <w:szCs w:val="20"/>
                  <w:lang w:eastAsia="en-GB"/>
                </w:rPr>
                <w:delText>68</w:delText>
              </w:r>
            </w:del>
            <w:ins w:id="540" w:author="Author">
              <w:r w:rsidR="00C92450">
                <w:rPr>
                  <w:rFonts w:ascii="Times New Roman" w:eastAsia="Times New Roman" w:hAnsi="Times New Roman" w:cs="Times New Roman"/>
                  <w:sz w:val="20"/>
                  <w:szCs w:val="20"/>
                  <w:lang w:eastAsia="en-GB"/>
                </w:rPr>
                <w:t>71</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7C6F5F">
              <w:rPr>
                <w:rFonts w:ascii="Times New Roman" w:eastAsia="Times New Roman" w:hAnsi="Times New Roman" w:cs="Times New Roman"/>
                <w:sz w:val="20"/>
                <w:szCs w:val="20"/>
                <w:lang w:eastAsia="en-GB"/>
              </w:rPr>
              <w:t>DF1-</w:t>
            </w:r>
            <w:r w:rsidRPr="00E30054">
              <w:rPr>
                <w:rFonts w:ascii="Times New Roman" w:eastAsia="Times New Roman" w:hAnsi="Times New Roman" w:cs="Times New Roman"/>
                <w:sz w:val="20"/>
                <w:szCs w:val="20"/>
                <w:lang w:eastAsia="en-GB"/>
              </w:rPr>
              <w:t>DF9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
          <w:p w:rsidR="007C6F5F" w:rsidRPr="00E30054" w:rsidRDefault="00DA4989" w:rsidP="007C6F5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Hails in each of the 9 EEA Regions corresponding to the larger of scenario A or B.</w:t>
            </w:r>
          </w:p>
        </w:tc>
      </w:tr>
      <w:tr w:rsidR="00DA4989" w:rsidRPr="007C6F5F"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ins w:id="541" w:author="Author">
              <w:r w:rsidR="00C92450">
                <w:rPr>
                  <w:rFonts w:ascii="Times New Roman" w:eastAsia="Times New Roman" w:hAnsi="Times New Roman" w:cs="Times New Roman"/>
                  <w:sz w:val="20"/>
                  <w:szCs w:val="20"/>
                  <w:lang w:eastAsia="en-GB"/>
                </w:rPr>
                <w:t>72</w:t>
              </w:r>
            </w:ins>
            <w:del w:id="542" w:author="Author">
              <w:r w:rsidRPr="00E30054" w:rsidDel="00C92450">
                <w:rPr>
                  <w:rFonts w:ascii="Times New Roman" w:eastAsia="Times New Roman" w:hAnsi="Times New Roman" w:cs="Times New Roman"/>
                  <w:sz w:val="20"/>
                  <w:szCs w:val="20"/>
                  <w:lang w:eastAsia="en-GB"/>
                </w:rPr>
                <w:delText>69</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EEA Regions before diversification</w:t>
            </w:r>
          </w:p>
        </w:tc>
        <w:tc>
          <w:tcPr>
            <w:tcW w:w="4739" w:type="dxa"/>
          </w:tcPr>
          <w:p w:rsidR="007C6F5F" w:rsidRPr="007C6F5F" w:rsidRDefault="007C6F5F" w:rsidP="007C6F5F">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7C6F5F">
              <w:rPr>
                <w:rFonts w:ascii="Times New Roman" w:eastAsia="Times New Roman" w:hAnsi="Times New Roman" w:cs="Times New Roman"/>
                <w:sz w:val="20"/>
                <w:szCs w:val="20"/>
                <w:lang w:eastAsia="en-GB"/>
              </w:rPr>
              <w:t>apital requirement before risk mitigation arising from Hails for the 9 EEA regions.</w:t>
            </w:r>
          </w:p>
          <w:p w:rsidR="00DA4989" w:rsidRPr="007C6F5F"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ins w:id="543" w:author="Author">
              <w:r w:rsidR="00C92450">
                <w:rPr>
                  <w:rFonts w:ascii="Times New Roman" w:eastAsia="Times New Roman" w:hAnsi="Times New Roman" w:cs="Times New Roman"/>
                  <w:sz w:val="20"/>
                  <w:szCs w:val="20"/>
                  <w:lang w:eastAsia="en-GB"/>
                </w:rPr>
                <w:t>91</w:t>
              </w:r>
            </w:ins>
            <w:del w:id="544" w:author="Author">
              <w:r w:rsidRPr="00E30054" w:rsidDel="00C92450">
                <w:rPr>
                  <w:rFonts w:ascii="Times New Roman" w:eastAsia="Times New Roman" w:hAnsi="Times New Roman" w:cs="Times New Roman"/>
                  <w:sz w:val="20"/>
                  <w:szCs w:val="20"/>
                  <w:lang w:eastAsia="en-GB"/>
                </w:rPr>
                <w:delText>84</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DF25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Other Regions before diversification</w:t>
            </w:r>
          </w:p>
        </w:tc>
        <w:tc>
          <w:tcPr>
            <w:tcW w:w="4739" w:type="dxa"/>
          </w:tcPr>
          <w:p w:rsidR="007C6F5F"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Hail risk in regions other than the EEA Regions. It is the amount of the instantaneous loss, without deduction of the amounts recoverable from reinsurance contracts and Special Purpose Vehicles.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ins w:id="545" w:author="Author">
              <w:r w:rsidR="00C92450">
                <w:rPr>
                  <w:rFonts w:ascii="Times New Roman" w:eastAsia="Times New Roman" w:hAnsi="Times New Roman" w:cs="Times New Roman"/>
                  <w:sz w:val="20"/>
                  <w:szCs w:val="20"/>
                  <w:lang w:eastAsia="en-GB"/>
                </w:rPr>
                <w:t>92</w:t>
              </w:r>
            </w:ins>
            <w:del w:id="546" w:author="Author">
              <w:r w:rsidRPr="00E30054" w:rsidDel="00C92450">
                <w:rPr>
                  <w:rFonts w:ascii="Times New Roman" w:eastAsia="Times New Roman" w:hAnsi="Times New Roman" w:cs="Times New Roman"/>
                  <w:sz w:val="20"/>
                  <w:szCs w:val="20"/>
                  <w:lang w:eastAsia="en-GB"/>
                </w:rPr>
                <w:delText>85</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DF26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All Regions before diversification</w:t>
            </w:r>
          </w:p>
        </w:tc>
        <w:tc>
          <w:tcPr>
            <w:tcW w:w="4739" w:type="dxa"/>
          </w:tcPr>
          <w:p w:rsidR="007C6F5F" w:rsidRPr="007C6F5F" w:rsidRDefault="007C6F5F" w:rsidP="007C6F5F">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7C6F5F">
              <w:rPr>
                <w:rFonts w:ascii="Times New Roman" w:eastAsia="Times New Roman" w:hAnsi="Times New Roman" w:cs="Times New Roman"/>
                <w:sz w:val="20"/>
                <w:szCs w:val="20"/>
                <w:lang w:eastAsia="en-GB"/>
              </w:rPr>
              <w:t xml:space="preserve">apital requirement before risk mitigation arising from Hails 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ins w:id="547" w:author="Author">
              <w:r w:rsidR="00C92450">
                <w:rPr>
                  <w:rFonts w:ascii="Times New Roman" w:eastAsia="Times New Roman" w:hAnsi="Times New Roman" w:cs="Times New Roman"/>
                  <w:sz w:val="20"/>
                  <w:szCs w:val="20"/>
                  <w:lang w:eastAsia="en-GB"/>
                </w:rPr>
                <w:t>93</w:t>
              </w:r>
            </w:ins>
            <w:del w:id="548" w:author="Author">
              <w:r w:rsidRPr="00E30054" w:rsidDel="00C92450">
                <w:rPr>
                  <w:rFonts w:ascii="Times New Roman" w:eastAsia="Times New Roman" w:hAnsi="Times New Roman" w:cs="Times New Roman"/>
                  <w:sz w:val="20"/>
                  <w:szCs w:val="20"/>
                  <w:lang w:eastAsia="en-GB"/>
                </w:rPr>
                <w:delText>86</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DF27</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Hail risks relating to the different regions (both EEA Regions and other regions)</w:t>
            </w:r>
            <w:r w:rsidR="00F536DA">
              <w:rPr>
                <w:rFonts w:ascii="Times New Roman" w:eastAsia="Times New Roman" w:hAnsi="Times New Roman" w:cs="Times New Roman"/>
                <w:sz w:val="20"/>
                <w:szCs w:val="20"/>
                <w:lang w:eastAsia="en-GB"/>
              </w:rPr>
              <w:t>.</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ins w:id="549" w:author="Author">
              <w:r w:rsidR="00C92450">
                <w:rPr>
                  <w:rFonts w:ascii="Times New Roman" w:eastAsia="Times New Roman" w:hAnsi="Times New Roman" w:cs="Times New Roman"/>
                  <w:sz w:val="20"/>
                  <w:szCs w:val="20"/>
                  <w:lang w:eastAsia="en-GB"/>
                </w:rPr>
                <w:t>94</w:t>
              </w:r>
            </w:ins>
            <w:del w:id="550" w:author="Author">
              <w:r w:rsidRPr="00E30054" w:rsidDel="00C92450">
                <w:rPr>
                  <w:rFonts w:ascii="Times New Roman" w:eastAsia="Times New Roman" w:hAnsi="Times New Roman" w:cs="Times New Roman"/>
                  <w:sz w:val="20"/>
                  <w:szCs w:val="20"/>
                  <w:lang w:eastAsia="en-GB"/>
                </w:rPr>
                <w:delText>87</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DF28</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after diversification</w:t>
            </w:r>
          </w:p>
        </w:tc>
        <w:tc>
          <w:tcPr>
            <w:tcW w:w="4739" w:type="dxa"/>
          </w:tcPr>
          <w:p w:rsidR="00DA4989" w:rsidRDefault="00DA4989" w:rsidP="00F536D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Hail risk, taking into consideration the diversification effect given in C0350/R1</w:t>
            </w:r>
            <w:del w:id="551" w:author="Author">
              <w:r w:rsidRPr="00E30054" w:rsidDel="00C92450">
                <w:rPr>
                  <w:rFonts w:ascii="Times New Roman" w:eastAsia="Times New Roman" w:hAnsi="Times New Roman" w:cs="Times New Roman"/>
                  <w:sz w:val="20"/>
                  <w:szCs w:val="20"/>
                  <w:lang w:eastAsia="en-GB"/>
                </w:rPr>
                <w:delText>86</w:delText>
              </w:r>
            </w:del>
            <w:ins w:id="552" w:author="Author">
              <w:r w:rsidR="00C92450">
                <w:rPr>
                  <w:rFonts w:ascii="Times New Roman" w:eastAsia="Times New Roman" w:hAnsi="Times New Roman" w:cs="Times New Roman"/>
                  <w:sz w:val="20"/>
                  <w:szCs w:val="20"/>
                  <w:lang w:eastAsia="en-GB"/>
                </w:rPr>
                <w:t>93</w:t>
              </w:r>
            </w:ins>
            <w:r w:rsidRPr="00E30054">
              <w:rPr>
                <w:rFonts w:ascii="Times New Roman" w:eastAsia="Times New Roman" w:hAnsi="Times New Roman" w:cs="Times New Roman"/>
                <w:sz w:val="20"/>
                <w:szCs w:val="20"/>
                <w:lang w:eastAsia="en-GB"/>
              </w:rPr>
              <w:t>0.</w:t>
            </w:r>
          </w:p>
          <w:p w:rsidR="00F536DA" w:rsidRPr="00E30054" w:rsidRDefault="00F536DA" w:rsidP="00F536DA">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F536DA"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C0360/R16</w:t>
            </w:r>
            <w:del w:id="553" w:author="Author">
              <w:r w:rsidDel="00C92450">
                <w:rPr>
                  <w:rFonts w:ascii="Times New Roman" w:eastAsia="Times New Roman" w:hAnsi="Times New Roman" w:cs="Times New Roman"/>
                  <w:sz w:val="20"/>
                  <w:szCs w:val="20"/>
                  <w:lang w:eastAsia="en-GB"/>
                </w:rPr>
                <w:delText>0</w:delText>
              </w:r>
            </w:del>
            <w:ins w:id="554" w:author="Author">
              <w:r w:rsidR="00C92450">
                <w:rPr>
                  <w:rFonts w:ascii="Times New Roman" w:eastAsia="Times New Roman" w:hAnsi="Times New Roman" w:cs="Times New Roman"/>
                  <w:sz w:val="20"/>
                  <w:szCs w:val="20"/>
                  <w:lang w:eastAsia="en-GB"/>
                </w:rPr>
                <w:t>3</w:t>
              </w:r>
            </w:ins>
            <w:r>
              <w:rPr>
                <w:rFonts w:ascii="Times New Roman" w:eastAsia="Times New Roman" w:hAnsi="Times New Roman" w:cs="Times New Roman"/>
                <w:sz w:val="20"/>
                <w:szCs w:val="20"/>
                <w:lang w:eastAsia="en-GB"/>
              </w:rPr>
              <w:t>0-</w:t>
            </w:r>
            <w:r w:rsidR="00DA4989" w:rsidRPr="00E30054">
              <w:rPr>
                <w:rFonts w:ascii="Times New Roman" w:eastAsia="Times New Roman" w:hAnsi="Times New Roman" w:cs="Times New Roman"/>
                <w:sz w:val="20"/>
                <w:szCs w:val="20"/>
                <w:lang w:eastAsia="en-GB"/>
              </w:rPr>
              <w:t>R1</w:t>
            </w:r>
            <w:del w:id="555" w:author="Author">
              <w:r w:rsidR="00DA4989" w:rsidRPr="00E30054" w:rsidDel="00C92450">
                <w:rPr>
                  <w:rFonts w:ascii="Times New Roman" w:eastAsia="Times New Roman" w:hAnsi="Times New Roman" w:cs="Times New Roman"/>
                  <w:sz w:val="20"/>
                  <w:szCs w:val="20"/>
                  <w:lang w:eastAsia="en-GB"/>
                </w:rPr>
                <w:delText>68</w:delText>
              </w:r>
            </w:del>
            <w:ins w:id="556" w:author="Author">
              <w:r w:rsidR="00C92450">
                <w:rPr>
                  <w:rFonts w:ascii="Times New Roman" w:eastAsia="Times New Roman" w:hAnsi="Times New Roman" w:cs="Times New Roman"/>
                  <w:sz w:val="20"/>
                  <w:szCs w:val="20"/>
                  <w:lang w:eastAsia="en-GB"/>
                </w:rPr>
                <w:t>71</w:t>
              </w:r>
            </w:ins>
            <w:r w:rsidR="00DA4989"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F536DA">
              <w:rPr>
                <w:rFonts w:ascii="Times New Roman" w:eastAsia="Times New Roman" w:hAnsi="Times New Roman" w:cs="Times New Roman"/>
                <w:sz w:val="20"/>
                <w:szCs w:val="20"/>
                <w:lang w:eastAsia="en-GB"/>
              </w:rPr>
              <w:t>DG1-</w:t>
            </w:r>
            <w:r w:rsidRPr="00E30054">
              <w:rPr>
                <w:rFonts w:ascii="Times New Roman" w:eastAsia="Times New Roman" w:hAnsi="Times New Roman" w:cs="Times New Roman"/>
                <w:sz w:val="20"/>
                <w:szCs w:val="20"/>
                <w:lang w:eastAsia="en-GB"/>
              </w:rPr>
              <w:t>DG9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
          <w:p w:rsidR="00F536DA" w:rsidRPr="00E30054" w:rsidRDefault="00DA4989" w:rsidP="00F536D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9 EEA Regions the estimated risk mitigation effect, corresponding to the selected scenario,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w:t>
            </w:r>
            <w:ins w:id="557" w:author="Author">
              <w:r w:rsidR="00D333CD">
                <w:rPr>
                  <w:rFonts w:ascii="Times New Roman" w:eastAsia="Times New Roman" w:hAnsi="Times New Roman" w:cs="Times New Roman"/>
                  <w:sz w:val="20"/>
                  <w:szCs w:val="20"/>
                  <w:lang w:eastAsia="en-GB"/>
                </w:rPr>
                <w:t>R</w:t>
              </w:r>
            </w:ins>
            <w:r w:rsidRPr="00E30054">
              <w:rPr>
                <w:rFonts w:ascii="Times New Roman" w:eastAsia="Times New Roman" w:hAnsi="Times New Roman" w:cs="Times New Roman"/>
                <w:sz w:val="20"/>
                <w:szCs w:val="20"/>
                <w:lang w:eastAsia="en-GB"/>
              </w:rPr>
              <w:t>1</w:t>
            </w:r>
            <w:del w:id="558" w:author="Author">
              <w:r w:rsidRPr="00E30054" w:rsidDel="00D333CD">
                <w:rPr>
                  <w:rFonts w:ascii="Times New Roman" w:eastAsia="Times New Roman" w:hAnsi="Times New Roman" w:cs="Times New Roman"/>
                  <w:sz w:val="20"/>
                  <w:szCs w:val="20"/>
                  <w:lang w:eastAsia="en-GB"/>
                </w:rPr>
                <w:delText>69</w:delText>
              </w:r>
            </w:del>
            <w:ins w:id="559" w:author="Author">
              <w:r w:rsidR="00D333CD">
                <w:rPr>
                  <w:rFonts w:ascii="Times New Roman" w:eastAsia="Times New Roman" w:hAnsi="Times New Roman" w:cs="Times New Roman"/>
                  <w:sz w:val="20"/>
                  <w:szCs w:val="20"/>
                  <w:lang w:eastAsia="en-GB"/>
                </w:rPr>
                <w:t>72</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DG10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EEA Region before diversification</w:t>
            </w:r>
          </w:p>
        </w:tc>
        <w:tc>
          <w:tcPr>
            <w:tcW w:w="4739" w:type="dxa"/>
          </w:tcPr>
          <w:p w:rsidR="00DA4989" w:rsidRPr="00E30054" w:rsidRDefault="00F536DA" w:rsidP="00F536DA">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m</w:t>
            </w:r>
            <w:r w:rsidRPr="00E30054">
              <w:rPr>
                <w:rFonts w:ascii="Times New Roman" w:eastAsia="Times New Roman" w:hAnsi="Times New Roman" w:cs="Times New Roman"/>
                <w:sz w:val="20"/>
                <w:szCs w:val="20"/>
                <w:lang w:eastAsia="en-GB"/>
              </w:rPr>
              <w:t xml:space="preserve">itigation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C0360/R1</w:t>
            </w:r>
            <w:ins w:id="560" w:author="Author">
              <w:r w:rsidR="00D333CD">
                <w:rPr>
                  <w:rFonts w:ascii="Times New Roman" w:eastAsia="Times New Roman" w:hAnsi="Times New Roman" w:cs="Times New Roman"/>
                  <w:sz w:val="20"/>
                  <w:szCs w:val="20"/>
                  <w:lang w:eastAsia="en-GB"/>
                </w:rPr>
                <w:t>91</w:t>
              </w:r>
            </w:ins>
            <w:del w:id="561" w:author="Author">
              <w:r w:rsidRPr="00E30054" w:rsidDel="00D333CD">
                <w:rPr>
                  <w:rFonts w:ascii="Times New Roman" w:eastAsia="Times New Roman" w:hAnsi="Times New Roman" w:cs="Times New Roman"/>
                  <w:sz w:val="20"/>
                  <w:szCs w:val="20"/>
                  <w:lang w:eastAsia="en-GB"/>
                </w:rPr>
                <w:delText>84</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DG25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Other Regions before diversification</w:t>
            </w:r>
          </w:p>
        </w:tc>
        <w:tc>
          <w:tcPr>
            <w:tcW w:w="4739"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p w:rsidR="008F190C" w:rsidRPr="00E30054" w:rsidRDefault="008F190C"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C0360/R1</w:t>
            </w:r>
            <w:ins w:id="562" w:author="Author">
              <w:r w:rsidR="00D333CD">
                <w:rPr>
                  <w:rFonts w:ascii="Times New Roman" w:eastAsia="Times New Roman" w:hAnsi="Times New Roman" w:cs="Times New Roman"/>
                  <w:sz w:val="20"/>
                  <w:szCs w:val="20"/>
                  <w:lang w:eastAsia="en-GB"/>
                </w:rPr>
                <w:t>82</w:t>
              </w:r>
            </w:ins>
            <w:del w:id="563" w:author="Author">
              <w:r w:rsidRPr="00E30054" w:rsidDel="00D333CD">
                <w:rPr>
                  <w:rFonts w:ascii="Times New Roman" w:eastAsia="Times New Roman" w:hAnsi="Times New Roman" w:cs="Times New Roman"/>
                  <w:sz w:val="20"/>
                  <w:szCs w:val="20"/>
                  <w:lang w:eastAsia="en-GB"/>
                </w:rPr>
                <w:delText>85</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DG26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All Regions before diversification</w:t>
            </w:r>
          </w:p>
        </w:tc>
        <w:tc>
          <w:tcPr>
            <w:tcW w:w="4739" w:type="dxa"/>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m</w:t>
            </w:r>
            <w:r w:rsidRPr="00E30054">
              <w:rPr>
                <w:rFonts w:ascii="Times New Roman" w:eastAsia="Times New Roman" w:hAnsi="Times New Roman" w:cs="Times New Roman"/>
                <w:sz w:val="20"/>
                <w:szCs w:val="20"/>
                <w:lang w:eastAsia="en-GB"/>
              </w:rPr>
              <w:t xml:space="preserve">itigation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C0370/R16</w:t>
            </w:r>
            <w:ins w:id="564" w:author="Author">
              <w:r w:rsidR="00D333CD">
                <w:rPr>
                  <w:rFonts w:ascii="Times New Roman" w:eastAsia="Times New Roman" w:hAnsi="Times New Roman" w:cs="Times New Roman"/>
                  <w:sz w:val="20"/>
                  <w:szCs w:val="20"/>
                  <w:lang w:eastAsia="en-GB"/>
                </w:rPr>
                <w:t>3</w:t>
              </w:r>
            </w:ins>
            <w:del w:id="565" w:author="Author">
              <w:r w:rsidRPr="00E30054" w:rsidDel="00D333CD">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r w:rsidR="008F190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566" w:author="Author">
              <w:r w:rsidRPr="00E30054" w:rsidDel="00D333CD">
                <w:rPr>
                  <w:rFonts w:ascii="Times New Roman" w:eastAsia="Times New Roman" w:hAnsi="Times New Roman" w:cs="Times New Roman"/>
                  <w:sz w:val="20"/>
                  <w:szCs w:val="20"/>
                  <w:lang w:eastAsia="en-GB"/>
                </w:rPr>
                <w:delText>68</w:delText>
              </w:r>
            </w:del>
            <w:ins w:id="567" w:author="Author">
              <w:r w:rsidR="00D333CD">
                <w:rPr>
                  <w:rFonts w:ascii="Times New Roman" w:eastAsia="Times New Roman" w:hAnsi="Times New Roman" w:cs="Times New Roman"/>
                  <w:sz w:val="20"/>
                  <w:szCs w:val="20"/>
                  <w:lang w:eastAsia="en-GB"/>
                </w:rPr>
                <w:t>71</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F190C">
              <w:rPr>
                <w:rFonts w:ascii="Times New Roman" w:eastAsia="Times New Roman" w:hAnsi="Times New Roman" w:cs="Times New Roman"/>
                <w:sz w:val="20"/>
                <w:szCs w:val="20"/>
                <w:lang w:eastAsia="en-GB"/>
              </w:rPr>
              <w:t>DH1-</w:t>
            </w:r>
            <w:r w:rsidRPr="00E30054">
              <w:rPr>
                <w:rFonts w:ascii="Times New Roman" w:eastAsia="Times New Roman" w:hAnsi="Times New Roman" w:cs="Times New Roman"/>
                <w:sz w:val="20"/>
                <w:szCs w:val="20"/>
                <w:lang w:eastAsia="en-GB"/>
              </w:rPr>
              <w:t>DH9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
          <w:p w:rsidR="008F190C" w:rsidRPr="00E30054" w:rsidRDefault="00DA4989" w:rsidP="008F190C">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9 EEA Regions the estimated reinstatement premiums, corresponding to the selected scenario,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w:t>
            </w:r>
            <w:ins w:id="568" w:author="Author">
              <w:r w:rsidR="00D333CD">
                <w:rPr>
                  <w:rFonts w:ascii="Times New Roman" w:eastAsia="Times New Roman" w:hAnsi="Times New Roman" w:cs="Times New Roman"/>
                  <w:sz w:val="20"/>
                  <w:szCs w:val="20"/>
                  <w:lang w:eastAsia="en-GB"/>
                </w:rPr>
                <w:t>72</w:t>
              </w:r>
            </w:ins>
            <w:del w:id="569" w:author="Author">
              <w:r w:rsidRPr="00E30054" w:rsidDel="00D333CD">
                <w:rPr>
                  <w:rFonts w:ascii="Times New Roman" w:eastAsia="Times New Roman" w:hAnsi="Times New Roman" w:cs="Times New Roman"/>
                  <w:sz w:val="20"/>
                  <w:szCs w:val="20"/>
                  <w:lang w:eastAsia="en-GB"/>
                </w:rPr>
                <w:delText>69</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DH10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EEA Regions before diversification</w:t>
            </w:r>
          </w:p>
        </w:tc>
        <w:tc>
          <w:tcPr>
            <w:tcW w:w="4739" w:type="dxa"/>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w:t>
            </w:r>
            <w:ins w:id="570" w:author="Author">
              <w:r w:rsidR="009B53C2">
                <w:rPr>
                  <w:rFonts w:ascii="Times New Roman" w:eastAsia="Times New Roman" w:hAnsi="Times New Roman" w:cs="Times New Roman"/>
                  <w:sz w:val="20"/>
                  <w:szCs w:val="20"/>
                  <w:lang w:eastAsia="en-GB"/>
                </w:rPr>
                <w:t>91</w:t>
              </w:r>
            </w:ins>
            <w:del w:id="571" w:author="Author">
              <w:r w:rsidRPr="00E30054" w:rsidDel="00D333CD">
                <w:rPr>
                  <w:rFonts w:ascii="Times New Roman" w:eastAsia="Times New Roman" w:hAnsi="Times New Roman" w:cs="Times New Roman"/>
                  <w:sz w:val="20"/>
                  <w:szCs w:val="20"/>
                  <w:lang w:eastAsia="en-GB"/>
                </w:rPr>
                <w:delText>84</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DH25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Other Regions before diversification</w:t>
            </w:r>
          </w:p>
        </w:tc>
        <w:tc>
          <w:tcPr>
            <w:tcW w:w="4739" w:type="dxa"/>
          </w:tcPr>
          <w:p w:rsidR="008F190C"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w:t>
            </w:r>
            <w:ins w:id="572" w:author="Author">
              <w:r w:rsidR="009B53C2">
                <w:rPr>
                  <w:rFonts w:ascii="Times New Roman" w:eastAsia="Times New Roman" w:hAnsi="Times New Roman" w:cs="Times New Roman"/>
                  <w:sz w:val="20"/>
                  <w:szCs w:val="20"/>
                  <w:lang w:eastAsia="en-GB"/>
                </w:rPr>
                <w:t>92</w:t>
              </w:r>
            </w:ins>
            <w:del w:id="573" w:author="Author">
              <w:r w:rsidRPr="00E30054" w:rsidDel="009B53C2">
                <w:rPr>
                  <w:rFonts w:ascii="Times New Roman" w:eastAsia="Times New Roman" w:hAnsi="Times New Roman" w:cs="Times New Roman"/>
                  <w:sz w:val="20"/>
                  <w:szCs w:val="20"/>
                  <w:lang w:eastAsia="en-GB"/>
                </w:rPr>
                <w:delText>85</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DH26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All Regions before diversification</w:t>
            </w:r>
          </w:p>
        </w:tc>
        <w:tc>
          <w:tcPr>
            <w:tcW w:w="4739" w:type="dxa"/>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C0380/R16</w:t>
            </w:r>
            <w:ins w:id="574" w:author="Author">
              <w:r w:rsidR="009B53C2">
                <w:rPr>
                  <w:rFonts w:ascii="Times New Roman" w:eastAsia="Times New Roman" w:hAnsi="Times New Roman" w:cs="Times New Roman"/>
                  <w:sz w:val="20"/>
                  <w:szCs w:val="20"/>
                  <w:lang w:eastAsia="en-GB"/>
                </w:rPr>
                <w:t>3</w:t>
              </w:r>
            </w:ins>
            <w:del w:id="575" w:author="Author">
              <w:r w:rsidRPr="00E30054" w:rsidDel="009B53C2">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r w:rsidR="008F190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576" w:author="Author">
              <w:r w:rsidRPr="00E30054" w:rsidDel="009B53C2">
                <w:rPr>
                  <w:rFonts w:ascii="Times New Roman" w:eastAsia="Times New Roman" w:hAnsi="Times New Roman" w:cs="Times New Roman"/>
                  <w:sz w:val="20"/>
                  <w:szCs w:val="20"/>
                  <w:lang w:eastAsia="en-GB"/>
                </w:rPr>
                <w:delText>68</w:delText>
              </w:r>
            </w:del>
            <w:ins w:id="577" w:author="Author">
              <w:r w:rsidR="009B53C2">
                <w:rPr>
                  <w:rFonts w:ascii="Times New Roman" w:eastAsia="Times New Roman" w:hAnsi="Times New Roman" w:cs="Times New Roman"/>
                  <w:sz w:val="20"/>
                  <w:szCs w:val="20"/>
                  <w:lang w:eastAsia="en-GB"/>
                </w:rPr>
                <w:t>71</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F190C">
              <w:rPr>
                <w:rFonts w:ascii="Times New Roman" w:eastAsia="Times New Roman" w:hAnsi="Times New Roman" w:cs="Times New Roman"/>
                <w:sz w:val="20"/>
                <w:szCs w:val="20"/>
                <w:lang w:eastAsia="en-GB"/>
              </w:rPr>
              <w:t>DI1-</w:t>
            </w:r>
            <w:r w:rsidRPr="00E30054">
              <w:rPr>
                <w:rFonts w:ascii="Times New Roman" w:eastAsia="Times New Roman" w:hAnsi="Times New Roman" w:cs="Times New Roman"/>
                <w:sz w:val="20"/>
                <w:szCs w:val="20"/>
                <w:lang w:eastAsia="en-GB"/>
              </w:rPr>
              <w:t>DI9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arising from Hail in each of the 9 EEA Regions, corresponding to the selected scenario.</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del w:id="578" w:author="Author">
              <w:r w:rsidRPr="00E30054" w:rsidDel="009B53C2">
                <w:rPr>
                  <w:rFonts w:ascii="Times New Roman" w:eastAsia="Times New Roman" w:hAnsi="Times New Roman" w:cs="Times New Roman"/>
                  <w:sz w:val="20"/>
                  <w:szCs w:val="20"/>
                  <w:lang w:eastAsia="en-GB"/>
                </w:rPr>
                <w:delText>69</w:delText>
              </w:r>
            </w:del>
            <w:ins w:id="579" w:author="Author">
              <w:r w:rsidR="009B53C2">
                <w:rPr>
                  <w:rFonts w:ascii="Times New Roman" w:eastAsia="Times New Roman" w:hAnsi="Times New Roman" w:cs="Times New Roman"/>
                  <w:sz w:val="20"/>
                  <w:szCs w:val="20"/>
                  <w:lang w:eastAsia="en-GB"/>
                </w:rPr>
                <w:t>72</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EEA Regions before diversification</w:t>
            </w:r>
          </w:p>
        </w:tc>
        <w:tc>
          <w:tcPr>
            <w:tcW w:w="4739" w:type="dxa"/>
          </w:tcPr>
          <w:p w:rsidR="008F190C"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ins w:id="580" w:author="Author">
              <w:r w:rsidR="009B53C2">
                <w:rPr>
                  <w:rFonts w:ascii="Times New Roman" w:eastAsia="Times New Roman" w:hAnsi="Times New Roman" w:cs="Times New Roman"/>
                  <w:sz w:val="20"/>
                  <w:szCs w:val="20"/>
                  <w:lang w:eastAsia="en-GB"/>
                </w:rPr>
                <w:t>91</w:t>
              </w:r>
            </w:ins>
            <w:del w:id="581" w:author="Author">
              <w:r w:rsidRPr="00E30054" w:rsidDel="009B53C2">
                <w:rPr>
                  <w:rFonts w:ascii="Times New Roman" w:eastAsia="Times New Roman" w:hAnsi="Times New Roman" w:cs="Times New Roman"/>
                  <w:sz w:val="20"/>
                  <w:szCs w:val="20"/>
                  <w:lang w:eastAsia="en-GB"/>
                </w:rPr>
                <w:delText>84</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DI25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Other Regions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Hail risk in regions other than the EEA Regions. It is the amount of the instantaneous loss, including the deduction of the amounts recoverable from reinsurance contracts and Special Purpose Vehicles.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ins w:id="582" w:author="Author">
              <w:r w:rsidR="009B53C2">
                <w:rPr>
                  <w:rFonts w:ascii="Times New Roman" w:eastAsia="Times New Roman" w:hAnsi="Times New Roman" w:cs="Times New Roman"/>
                  <w:sz w:val="20"/>
                  <w:szCs w:val="20"/>
                  <w:lang w:eastAsia="en-GB"/>
                </w:rPr>
                <w:t>92</w:t>
              </w:r>
            </w:ins>
            <w:del w:id="583" w:author="Author">
              <w:r w:rsidRPr="00E30054" w:rsidDel="009B53C2">
                <w:rPr>
                  <w:rFonts w:ascii="Times New Roman" w:eastAsia="Times New Roman" w:hAnsi="Times New Roman" w:cs="Times New Roman"/>
                  <w:sz w:val="20"/>
                  <w:szCs w:val="20"/>
                  <w:lang w:eastAsia="en-GB"/>
                </w:rPr>
                <w:delText>85</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DI26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All Regions before diversification</w:t>
            </w:r>
          </w:p>
        </w:tc>
        <w:tc>
          <w:tcPr>
            <w:tcW w:w="4739" w:type="dxa"/>
          </w:tcPr>
          <w:p w:rsidR="00DA4989" w:rsidRPr="00E30054" w:rsidRDefault="008F190C" w:rsidP="00744B25">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ins w:id="584" w:author="Author">
              <w:r w:rsidR="009B53C2">
                <w:rPr>
                  <w:rFonts w:ascii="Times New Roman" w:eastAsia="Times New Roman" w:hAnsi="Times New Roman" w:cs="Times New Roman"/>
                  <w:sz w:val="20"/>
                  <w:szCs w:val="20"/>
                  <w:lang w:eastAsia="en-GB"/>
                </w:rPr>
                <w:t>93</w:t>
              </w:r>
            </w:ins>
            <w:del w:id="585" w:author="Author">
              <w:r w:rsidRPr="00E30054" w:rsidDel="009B53C2">
                <w:rPr>
                  <w:rFonts w:ascii="Times New Roman" w:eastAsia="Times New Roman" w:hAnsi="Times New Roman" w:cs="Times New Roman"/>
                  <w:sz w:val="20"/>
                  <w:szCs w:val="20"/>
                  <w:lang w:eastAsia="en-GB"/>
                </w:rPr>
                <w:delText>86</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DI27</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Hail risks relating to the different regions (both EEA Regions and Other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ins w:id="586" w:author="Author">
              <w:r w:rsidR="009B53C2">
                <w:rPr>
                  <w:rFonts w:ascii="Times New Roman" w:eastAsia="Times New Roman" w:hAnsi="Times New Roman" w:cs="Times New Roman"/>
                  <w:sz w:val="20"/>
                  <w:szCs w:val="20"/>
                  <w:lang w:eastAsia="en-GB"/>
                </w:rPr>
                <w:t>94</w:t>
              </w:r>
            </w:ins>
            <w:del w:id="587" w:author="Author">
              <w:r w:rsidRPr="00E30054" w:rsidDel="009B53C2">
                <w:rPr>
                  <w:rFonts w:ascii="Times New Roman" w:eastAsia="Times New Roman" w:hAnsi="Times New Roman" w:cs="Times New Roman"/>
                  <w:sz w:val="20"/>
                  <w:szCs w:val="20"/>
                  <w:lang w:eastAsia="en-GB"/>
                </w:rPr>
                <w:delText>87</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DI28</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after diversification</w:t>
            </w:r>
          </w:p>
        </w:tc>
        <w:tc>
          <w:tcPr>
            <w:tcW w:w="4739" w:type="dxa"/>
            <w:tcBorders>
              <w:bottom w:val="single" w:sz="4" w:space="0" w:color="auto"/>
            </w:tcBorders>
          </w:tcPr>
          <w:p w:rsidR="00DA4989" w:rsidRPr="00E30054" w:rsidRDefault="00DA4989" w:rsidP="009B53C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Hail risk, taking into consideration the diversification effect given in C0380/R1</w:t>
            </w:r>
            <w:del w:id="588" w:author="Author">
              <w:r w:rsidRPr="00E30054" w:rsidDel="009B53C2">
                <w:rPr>
                  <w:rFonts w:ascii="Times New Roman" w:eastAsia="Times New Roman" w:hAnsi="Times New Roman" w:cs="Times New Roman"/>
                  <w:sz w:val="20"/>
                  <w:szCs w:val="20"/>
                  <w:lang w:eastAsia="en-GB"/>
                </w:rPr>
                <w:delText>86</w:delText>
              </w:r>
            </w:del>
            <w:ins w:id="589" w:author="Author">
              <w:r w:rsidR="009B53C2">
                <w:rPr>
                  <w:rFonts w:ascii="Times New Roman" w:eastAsia="Times New Roman" w:hAnsi="Times New Roman" w:cs="Times New Roman"/>
                  <w:sz w:val="20"/>
                  <w:szCs w:val="20"/>
                  <w:lang w:eastAsia="en-GB"/>
                </w:rPr>
                <w:t>93</w:t>
              </w:r>
            </w:ins>
            <w:r w:rsidRPr="00E30054">
              <w:rPr>
                <w:rFonts w:ascii="Times New Roman" w:eastAsia="Times New Roman" w:hAnsi="Times New Roman" w:cs="Times New Roman"/>
                <w:sz w:val="20"/>
                <w:szCs w:val="20"/>
                <w:lang w:eastAsia="en-GB"/>
              </w:rPr>
              <w:t xml:space="preserve">0. </w:t>
            </w:r>
          </w:p>
        </w:tc>
      </w:tr>
      <w:tr w:rsidR="00DA4989" w:rsidTr="00E50440">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Subsidence</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C0390/</w:t>
            </w:r>
            <w:del w:id="590" w:author="Author">
              <w:r w:rsidRPr="00E30054" w:rsidDel="007C396A">
                <w:rPr>
                  <w:rFonts w:ascii="Times New Roman" w:eastAsia="Times New Roman" w:hAnsi="Times New Roman" w:cs="Times New Roman"/>
                  <w:sz w:val="20"/>
                  <w:szCs w:val="20"/>
                  <w:lang w:eastAsia="en-GB"/>
                </w:rPr>
                <w:delText>R1900</w:delText>
              </w:r>
            </w:del>
            <w:ins w:id="591" w:author="Author">
              <w:r w:rsidR="007C396A" w:rsidRPr="00E30054">
                <w:rPr>
                  <w:rFonts w:ascii="Times New Roman" w:eastAsia="Times New Roman" w:hAnsi="Times New Roman" w:cs="Times New Roman"/>
                  <w:sz w:val="20"/>
                  <w:szCs w:val="20"/>
                  <w:lang w:eastAsia="en-GB"/>
                </w:rPr>
                <w:t>R19</w:t>
              </w:r>
              <w:r w:rsidR="007C396A">
                <w:rPr>
                  <w:rFonts w:ascii="Times New Roman" w:eastAsia="Times New Roman" w:hAnsi="Times New Roman" w:cs="Times New Roman"/>
                  <w:sz w:val="20"/>
                  <w:szCs w:val="20"/>
                  <w:lang w:eastAsia="en-GB"/>
                </w:rPr>
                <w:t>5</w:t>
              </w:r>
              <w:r w:rsidR="007C396A" w:rsidRPr="00E30054">
                <w:rPr>
                  <w:rFonts w:ascii="Times New Roman" w:eastAsia="Times New Roman" w:hAnsi="Times New Roman" w:cs="Times New Roman"/>
                  <w:sz w:val="20"/>
                  <w:szCs w:val="20"/>
                  <w:lang w:eastAsia="en-GB"/>
                </w:rPr>
                <w:t>0</w:t>
              </w:r>
            </w:ins>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w:t>
            </w:r>
            <w:ins w:id="592" w:author="Author">
              <w:r w:rsidR="007C396A">
                <w:rPr>
                  <w:rFonts w:ascii="Times New Roman" w:eastAsia="Times New Roman" w:hAnsi="Times New Roman" w:cs="Times New Roman"/>
                  <w:sz w:val="20"/>
                  <w:szCs w:val="20"/>
                  <w:lang w:eastAsia="en-GB"/>
                </w:rPr>
                <w:t xml:space="preserve"> - </w:t>
              </w:r>
              <w:r w:rsidR="007C396A" w:rsidRPr="00232D6C">
                <w:rPr>
                  <w:rFonts w:ascii="Times New Roman" w:eastAsia="Times New Roman" w:hAnsi="Times New Roman" w:cs="Times New Roman"/>
                  <w:sz w:val="20"/>
                  <w:szCs w:val="20"/>
                  <w:lang w:eastAsia="en-GB"/>
                </w:rPr>
                <w:t>Total Subsidence before diversification</w:t>
              </w:r>
            </w:ins>
          </w:p>
        </w:tc>
        <w:tc>
          <w:tcPr>
            <w:tcW w:w="4739" w:type="dxa"/>
            <w:tcBorders>
              <w:top w:val="single" w:sz="4" w:space="0" w:color="auto"/>
            </w:tcBorders>
          </w:tcPr>
          <w:p w:rsidR="00DA4989"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for the contract in relation to the obligations of </w:t>
            </w:r>
            <w:r w:rsidR="004A3FE4">
              <w:rPr>
                <w:rFonts w:ascii="Times New Roman" w:eastAsia="Times New Roman" w:hAnsi="Times New Roman" w:cs="Times New Roman"/>
                <w:sz w:val="20"/>
                <w:szCs w:val="20"/>
                <w:lang w:eastAsia="en-GB"/>
              </w:rPr>
              <w:t>f</w:t>
            </w:r>
            <w:r w:rsidRPr="00E30054">
              <w:rPr>
                <w:rFonts w:ascii="Times New Roman" w:eastAsia="Times New Roman" w:hAnsi="Times New Roman" w:cs="Times New Roman"/>
                <w:sz w:val="20"/>
                <w:szCs w:val="20"/>
                <w:lang w:eastAsia="en-GB"/>
              </w:rPr>
              <w:t>ire and other damage, including the proportional reinsurance obligations.</w:t>
            </w:r>
          </w:p>
          <w:p w:rsidR="004A3FE4" w:rsidRDefault="004A3FE4" w:rsidP="00744B25">
            <w:pPr>
              <w:rPr>
                <w:rFonts w:ascii="Times New Roman" w:eastAsia="Times New Roman" w:hAnsi="Times New Roman" w:cs="Times New Roman"/>
                <w:sz w:val="20"/>
                <w:szCs w:val="20"/>
                <w:lang w:eastAsia="en-GB"/>
              </w:rPr>
            </w:pPr>
          </w:p>
          <w:p w:rsidR="00DA4989"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Premiums shall be gross, without deduction of premiums for reinsurance contracts, and in relation to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C0400/R19</w:t>
            </w:r>
            <w:del w:id="593" w:author="Author">
              <w:r w:rsidRPr="00E30054" w:rsidDel="007C396A">
                <w:rPr>
                  <w:rFonts w:ascii="Times New Roman" w:eastAsia="Times New Roman" w:hAnsi="Times New Roman" w:cs="Times New Roman"/>
                  <w:sz w:val="20"/>
                  <w:szCs w:val="20"/>
                  <w:lang w:eastAsia="en-GB"/>
                </w:rPr>
                <w:delText>0</w:delText>
              </w:r>
            </w:del>
            <w:ins w:id="594" w:author="Author">
              <w:r w:rsidR="007C396A">
                <w:rPr>
                  <w:rFonts w:ascii="Times New Roman" w:eastAsia="Times New Roman" w:hAnsi="Times New Roman" w:cs="Times New Roman"/>
                  <w:sz w:val="20"/>
                  <w:szCs w:val="20"/>
                  <w:lang w:eastAsia="en-GB"/>
                </w:rPr>
                <w:t>5</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EB1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w:t>
            </w:r>
            <w:ins w:id="595" w:author="Author">
              <w:r w:rsidR="007C396A">
                <w:rPr>
                  <w:rFonts w:ascii="Times New Roman" w:eastAsia="Times New Roman" w:hAnsi="Times New Roman" w:cs="Times New Roman"/>
                  <w:sz w:val="20"/>
                  <w:szCs w:val="20"/>
                  <w:lang w:eastAsia="en-GB"/>
                </w:rPr>
                <w:t xml:space="preserve"> - </w:t>
              </w:r>
              <w:r w:rsidR="007C396A" w:rsidRPr="00232D6C">
                <w:rPr>
                  <w:rFonts w:ascii="Times New Roman" w:eastAsia="Times New Roman" w:hAnsi="Times New Roman" w:cs="Times New Roman"/>
                  <w:sz w:val="20"/>
                  <w:szCs w:val="20"/>
                  <w:lang w:eastAsia="en-GB"/>
                </w:rPr>
                <w:t>Total Subsidence before diversification</w:t>
              </w:r>
            </w:ins>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made up of the geographical divisions of the territory of Fr</w:t>
            </w:r>
            <w:r w:rsidR="004A3FE4">
              <w:rPr>
                <w:rFonts w:ascii="Times New Roman" w:eastAsia="Times New Roman" w:hAnsi="Times New Roman" w:cs="Times New Roman"/>
                <w:sz w:val="20"/>
                <w:szCs w:val="20"/>
                <w:lang w:eastAsia="en-GB"/>
              </w:rPr>
              <w:t>ance for f</w:t>
            </w:r>
            <w:r w:rsidRPr="00E30054">
              <w:rPr>
                <w:rFonts w:ascii="Times New Roman" w:eastAsia="Times New Roman" w:hAnsi="Times New Roman" w:cs="Times New Roman"/>
                <w:sz w:val="20"/>
                <w:szCs w:val="20"/>
                <w:lang w:eastAsia="en-GB"/>
              </w:rPr>
              <w:t xml:space="preserve">ire and other damage, including the proportional reinsurance obligations, which are sufficiently homogeneous in relation to the subsidence risk that the insurance and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are exposed to in relation to the territory. Together the zones shall comprise the whole territory.</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C0410/R19</w:t>
            </w:r>
            <w:ins w:id="596" w:author="Author">
              <w:r w:rsidR="007C396A">
                <w:rPr>
                  <w:rFonts w:ascii="Times New Roman" w:eastAsia="Times New Roman" w:hAnsi="Times New Roman" w:cs="Times New Roman"/>
                  <w:sz w:val="20"/>
                  <w:szCs w:val="20"/>
                  <w:lang w:eastAsia="en-GB"/>
                </w:rPr>
                <w:t>5</w:t>
              </w:r>
            </w:ins>
            <w:del w:id="597" w:author="Author">
              <w:r w:rsidRPr="00E30054" w:rsidDel="007C396A">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EC1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Specified Gross Loss </w:t>
            </w:r>
            <w:ins w:id="598" w:author="Author">
              <w:r w:rsidR="007C396A">
                <w:rPr>
                  <w:rFonts w:ascii="Times New Roman" w:eastAsia="Times New Roman" w:hAnsi="Times New Roman" w:cs="Times New Roman"/>
                  <w:sz w:val="20"/>
                  <w:szCs w:val="20"/>
                  <w:lang w:eastAsia="en-GB"/>
                </w:rPr>
                <w:t xml:space="preserve">- </w:t>
              </w:r>
              <w:r w:rsidR="007C396A" w:rsidRPr="00232D6C">
                <w:rPr>
                  <w:rFonts w:ascii="Times New Roman" w:eastAsia="Times New Roman" w:hAnsi="Times New Roman" w:cs="Times New Roman"/>
                  <w:sz w:val="20"/>
                  <w:szCs w:val="20"/>
                  <w:lang w:eastAsia="en-GB"/>
                </w:rPr>
                <w:t>Total Subsidence before diversification</w:t>
              </w:r>
            </w:ins>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Specified gross </w:t>
            </w:r>
            <w:r w:rsidR="004A3FE4">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ubsidence loss, taking into consideration the effect of diversification between zones.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C0420/R19</w:t>
            </w:r>
            <w:del w:id="599" w:author="Author">
              <w:r w:rsidRPr="00E30054" w:rsidDel="007C396A">
                <w:rPr>
                  <w:rFonts w:ascii="Times New Roman" w:eastAsia="Times New Roman" w:hAnsi="Times New Roman" w:cs="Times New Roman"/>
                  <w:sz w:val="20"/>
                  <w:szCs w:val="20"/>
                  <w:lang w:eastAsia="en-GB"/>
                </w:rPr>
                <w:delText>0</w:delText>
              </w:r>
            </w:del>
            <w:ins w:id="600" w:author="Author">
              <w:r w:rsidR="007C396A">
                <w:rPr>
                  <w:rFonts w:ascii="Times New Roman" w:eastAsia="Times New Roman" w:hAnsi="Times New Roman" w:cs="Times New Roman"/>
                  <w:sz w:val="20"/>
                  <w:szCs w:val="20"/>
                  <w:lang w:eastAsia="en-GB"/>
                </w:rPr>
                <w:t>5</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ED1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w:t>
            </w:r>
            <w:ins w:id="601" w:author="Author">
              <w:r w:rsidR="007C396A">
                <w:rPr>
                  <w:rFonts w:ascii="Times New Roman" w:eastAsia="Times New Roman" w:hAnsi="Times New Roman" w:cs="Times New Roman"/>
                  <w:sz w:val="20"/>
                  <w:szCs w:val="20"/>
                  <w:lang w:eastAsia="en-GB"/>
                </w:rPr>
                <w:t xml:space="preserve"> - </w:t>
              </w:r>
              <w:r w:rsidR="007C396A" w:rsidRPr="00232D6C">
                <w:rPr>
                  <w:rFonts w:ascii="Times New Roman" w:eastAsia="Times New Roman" w:hAnsi="Times New Roman" w:cs="Times New Roman"/>
                  <w:sz w:val="20"/>
                  <w:szCs w:val="20"/>
                  <w:lang w:eastAsia="en-GB"/>
                </w:rPr>
                <w:t>Total Subsidence before diversification</w:t>
              </w:r>
            </w:ins>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Risk Charge Factor of the territory of Fr</w:t>
            </w:r>
            <w:r w:rsidR="004A3FE4">
              <w:rPr>
                <w:rFonts w:ascii="Times New Roman" w:eastAsia="Times New Roman" w:hAnsi="Times New Roman" w:cs="Times New Roman"/>
                <w:sz w:val="20"/>
                <w:szCs w:val="20"/>
                <w:lang w:eastAsia="en-GB"/>
              </w:rPr>
              <w:t>ance for s</w:t>
            </w:r>
            <w:r w:rsidRPr="00E30054">
              <w:rPr>
                <w:rFonts w:ascii="Times New Roman" w:eastAsia="Times New Roman" w:hAnsi="Times New Roman" w:cs="Times New Roman"/>
                <w:sz w:val="20"/>
                <w:szCs w:val="20"/>
                <w:lang w:eastAsia="en-GB"/>
              </w:rPr>
              <w:t xml:space="preserve">ubsidence, taking into consideration the effect of diversification between zones. </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w:t>
            </w:r>
            <w:del w:id="602" w:author="Author">
              <w:r w:rsidRPr="00E30054" w:rsidDel="007C396A">
                <w:rPr>
                  <w:rFonts w:ascii="Times New Roman" w:eastAsia="Times New Roman" w:hAnsi="Times New Roman" w:cs="Times New Roman"/>
                  <w:sz w:val="20"/>
                  <w:szCs w:val="20"/>
                  <w:lang w:eastAsia="en-GB"/>
                </w:rPr>
                <w:delText>0</w:delText>
              </w:r>
            </w:del>
            <w:ins w:id="603" w:author="Author">
              <w:r w:rsidR="007C396A">
                <w:rPr>
                  <w:rFonts w:ascii="Times New Roman" w:eastAsia="Times New Roman" w:hAnsi="Times New Roman" w:cs="Times New Roman"/>
                  <w:sz w:val="20"/>
                  <w:szCs w:val="20"/>
                  <w:lang w:eastAsia="en-GB"/>
                </w:rPr>
                <w:t>5</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EE1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w:t>
            </w:r>
            <w:ins w:id="604" w:author="Author">
              <w:r w:rsidR="007C396A">
                <w:rPr>
                  <w:rFonts w:ascii="Times New Roman" w:eastAsia="Times New Roman" w:hAnsi="Times New Roman" w:cs="Times New Roman"/>
                  <w:sz w:val="20"/>
                  <w:szCs w:val="20"/>
                  <w:lang w:eastAsia="en-GB"/>
                </w:rPr>
                <w:t xml:space="preserve"> - </w:t>
              </w:r>
              <w:r w:rsidR="007C396A" w:rsidRPr="00232D6C">
                <w:rPr>
                  <w:rFonts w:ascii="Times New Roman" w:eastAsia="Times New Roman" w:hAnsi="Times New Roman" w:cs="Times New Roman"/>
                  <w:sz w:val="20"/>
                  <w:szCs w:val="20"/>
                  <w:lang w:eastAsia="en-GB"/>
                </w:rPr>
                <w:t>Total Subsidence before diversification</w:t>
              </w:r>
            </w:ins>
          </w:p>
        </w:tc>
        <w:tc>
          <w:tcPr>
            <w:tcW w:w="4739" w:type="dxa"/>
          </w:tcPr>
          <w:p w:rsidR="004A3FE4" w:rsidRPr="00E30054" w:rsidRDefault="00DA4989" w:rsidP="007C396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capital requirement before risk mitigation for Subsidence risk in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 xml:space="preserve">. It is the amount of the instantaneous loss, without deduction of the amounts recoverable from reinsurance contracts and Special Purpose Vehicles, which for </w:t>
            </w:r>
            <w:r w:rsidR="004A3FE4">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ubsidence is equal to the Specified Gross Loss (item C0410/R19</w:t>
            </w:r>
            <w:del w:id="605" w:author="Author">
              <w:r w:rsidRPr="00E30054" w:rsidDel="007C396A">
                <w:rPr>
                  <w:rFonts w:ascii="Times New Roman" w:eastAsia="Times New Roman" w:hAnsi="Times New Roman" w:cs="Times New Roman"/>
                  <w:sz w:val="20"/>
                  <w:szCs w:val="20"/>
                  <w:lang w:eastAsia="en-GB"/>
                </w:rPr>
                <w:delText>0</w:delText>
              </w:r>
            </w:del>
            <w:ins w:id="606" w:author="Author">
              <w:r w:rsidR="007C396A">
                <w:rPr>
                  <w:rFonts w:ascii="Times New Roman" w:eastAsia="Times New Roman" w:hAnsi="Times New Roman" w:cs="Times New Roman"/>
                  <w:sz w:val="20"/>
                  <w:szCs w:val="20"/>
                  <w:lang w:eastAsia="en-GB"/>
                </w:rPr>
                <w:t>5</w:t>
              </w:r>
            </w:ins>
            <w:r w:rsidRPr="00E30054">
              <w:rPr>
                <w:rFonts w:ascii="Times New Roman" w:eastAsia="Times New Roman" w:hAnsi="Times New Roman" w:cs="Times New Roman"/>
                <w:sz w:val="20"/>
                <w:szCs w:val="20"/>
                <w:lang w:eastAsia="en-GB"/>
              </w:rPr>
              <w:t>0).</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w:t>
            </w:r>
            <w:del w:id="607" w:author="Author">
              <w:r w:rsidRPr="00E30054" w:rsidDel="007C396A">
                <w:rPr>
                  <w:rFonts w:ascii="Times New Roman" w:eastAsia="Times New Roman" w:hAnsi="Times New Roman" w:cs="Times New Roman"/>
                  <w:sz w:val="20"/>
                  <w:szCs w:val="20"/>
                  <w:lang w:eastAsia="en-GB"/>
                </w:rPr>
                <w:delText>1</w:delText>
              </w:r>
            </w:del>
            <w:ins w:id="608" w:author="Author">
              <w:r w:rsidR="007C396A">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EE2</w:t>
            </w:r>
            <w:r w:rsidRPr="00F70FD8">
              <w:rPr>
                <w:rFonts w:ascii="Times New Roman" w:eastAsia="Times New Roman" w:hAnsi="Times New Roman" w:cs="Times New Roman"/>
                <w:sz w:val="20"/>
                <w:szCs w:val="20"/>
                <w:lang w:eastAsia="en-GB"/>
              </w:rPr>
              <w:t>)</w:t>
            </w:r>
          </w:p>
        </w:tc>
        <w:tc>
          <w:tcPr>
            <w:tcW w:w="2552" w:type="dxa"/>
          </w:tcPr>
          <w:p w:rsidR="00DA4989" w:rsidRPr="00A14BBB" w:rsidRDefault="00DA4989" w:rsidP="00744B25">
            <w:pPr>
              <w:rPr>
                <w:rFonts w:ascii="Times New Roman" w:eastAsia="Times New Roman" w:hAnsi="Times New Roman" w:cs="Times New Roman"/>
                <w:b/>
                <w:sz w:val="20"/>
                <w:szCs w:val="20"/>
                <w:lang w:eastAsia="en-GB"/>
                <w:rPrChange w:id="609" w:author="Author">
                  <w:rPr>
                    <w:rFonts w:ascii="Times New Roman" w:eastAsia="Times New Roman" w:hAnsi="Times New Roman" w:cs="Times New Roman"/>
                    <w:sz w:val="20"/>
                    <w:szCs w:val="20"/>
                    <w:lang w:eastAsia="en-GB"/>
                  </w:rPr>
                </w:rPrChange>
              </w:rPr>
            </w:pPr>
            <w:r w:rsidRPr="00E30054">
              <w:rPr>
                <w:rFonts w:ascii="Times New Roman" w:eastAsia="Times New Roman" w:hAnsi="Times New Roman" w:cs="Times New Roman"/>
                <w:sz w:val="20"/>
                <w:szCs w:val="20"/>
                <w:lang w:eastAsia="en-GB"/>
              </w:rPr>
              <w:t>Catastrophe Risk Charge before risk mitigation – Diversification effect between zones</w:t>
            </w:r>
            <w:ins w:id="610" w:author="Author">
              <w:r w:rsidR="007C396A">
                <w:rPr>
                  <w:rFonts w:ascii="Times New Roman" w:eastAsia="Times New Roman" w:hAnsi="Times New Roman" w:cs="Times New Roman"/>
                  <w:sz w:val="20"/>
                  <w:szCs w:val="20"/>
                  <w:lang w:eastAsia="en-GB"/>
                </w:rPr>
                <w:t xml:space="preserve"> - </w:t>
              </w:r>
              <w:r w:rsidR="007C396A" w:rsidRPr="00232D6C">
                <w:rPr>
                  <w:rFonts w:ascii="Times New Roman" w:eastAsia="Times New Roman" w:hAnsi="Times New Roman" w:cs="Times New Roman"/>
                  <w:sz w:val="20"/>
                  <w:szCs w:val="20"/>
                  <w:lang w:eastAsia="en-GB"/>
                </w:rPr>
                <w:t>Total Subsidence before diversification</w:t>
              </w:r>
            </w:ins>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Subsidence risks relating to the different zones of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w:t>
            </w:r>
            <w:ins w:id="611" w:author="Author">
              <w:r w:rsidR="007C396A">
                <w:rPr>
                  <w:rFonts w:ascii="Times New Roman" w:eastAsia="Times New Roman" w:hAnsi="Times New Roman" w:cs="Times New Roman"/>
                  <w:sz w:val="20"/>
                  <w:szCs w:val="20"/>
                  <w:lang w:eastAsia="en-GB"/>
                </w:rPr>
                <w:t>7</w:t>
              </w:r>
            </w:ins>
            <w:del w:id="612" w:author="Author">
              <w:r w:rsidRPr="00E30054" w:rsidDel="007C396A">
                <w:rPr>
                  <w:rFonts w:ascii="Times New Roman" w:eastAsia="Times New Roman" w:hAnsi="Times New Roman" w:cs="Times New Roman"/>
                  <w:sz w:val="20"/>
                  <w:szCs w:val="20"/>
                  <w:lang w:eastAsia="en-GB"/>
                </w:rPr>
                <w:delText>2</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EE3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Subsidence</w:t>
            </w:r>
            <w:ins w:id="613" w:author="Author">
              <w:r w:rsidR="007C396A">
                <w:rPr>
                  <w:rFonts w:ascii="Times New Roman" w:eastAsia="Times New Roman" w:hAnsi="Times New Roman" w:cs="Times New Roman"/>
                  <w:sz w:val="20"/>
                  <w:szCs w:val="20"/>
                  <w:lang w:eastAsia="en-GB"/>
                </w:rPr>
                <w:t xml:space="preserve"> - </w:t>
              </w:r>
              <w:r w:rsidR="007C396A" w:rsidRPr="00232D6C">
                <w:rPr>
                  <w:rFonts w:ascii="Times New Roman" w:eastAsia="Times New Roman" w:hAnsi="Times New Roman" w:cs="Times New Roman"/>
                  <w:sz w:val="20"/>
                  <w:szCs w:val="20"/>
                  <w:lang w:eastAsia="en-GB"/>
                </w:rPr>
                <w:t>Total Subsidence before diversification</w:t>
              </w:r>
            </w:ins>
          </w:p>
        </w:tc>
        <w:tc>
          <w:tcPr>
            <w:tcW w:w="4739" w:type="dxa"/>
          </w:tcPr>
          <w:p w:rsidR="004A3FE4" w:rsidRPr="00E30054" w:rsidRDefault="00DA4989" w:rsidP="007C396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w:t>
            </w:r>
            <w:r w:rsidR="004A3FE4">
              <w:rPr>
                <w:rFonts w:ascii="Times New Roman" w:eastAsia="Times New Roman" w:hAnsi="Times New Roman" w:cs="Times New Roman"/>
                <w:sz w:val="20"/>
                <w:szCs w:val="20"/>
                <w:lang w:eastAsia="en-GB"/>
              </w:rPr>
              <w:t>ent before risk mitigation for s</w:t>
            </w:r>
            <w:r w:rsidRPr="00E30054">
              <w:rPr>
                <w:rFonts w:ascii="Times New Roman" w:eastAsia="Times New Roman" w:hAnsi="Times New Roman" w:cs="Times New Roman"/>
                <w:sz w:val="20"/>
                <w:szCs w:val="20"/>
                <w:lang w:eastAsia="en-GB"/>
              </w:rPr>
              <w:t>ubsidence risk, taking into consideration the diversification effect given in item C0430/R19</w:t>
            </w:r>
            <w:del w:id="614" w:author="Author">
              <w:r w:rsidRPr="00E30054" w:rsidDel="007C396A">
                <w:rPr>
                  <w:rFonts w:ascii="Times New Roman" w:eastAsia="Times New Roman" w:hAnsi="Times New Roman" w:cs="Times New Roman"/>
                  <w:sz w:val="20"/>
                  <w:szCs w:val="20"/>
                  <w:lang w:eastAsia="en-GB"/>
                </w:rPr>
                <w:delText>1</w:delText>
              </w:r>
            </w:del>
            <w:ins w:id="615" w:author="Author">
              <w:r w:rsidR="007C396A">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C0440/R19</w:t>
            </w:r>
            <w:ins w:id="616" w:author="Author">
              <w:r w:rsidR="007C396A">
                <w:rPr>
                  <w:rFonts w:ascii="Times New Roman" w:eastAsia="Times New Roman" w:hAnsi="Times New Roman" w:cs="Times New Roman"/>
                  <w:sz w:val="20"/>
                  <w:szCs w:val="20"/>
                  <w:lang w:eastAsia="en-GB"/>
                </w:rPr>
                <w:t>5</w:t>
              </w:r>
            </w:ins>
            <w:del w:id="617" w:author="Author">
              <w:r w:rsidRPr="00E30054" w:rsidDel="007C396A">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EF1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w:t>
            </w:r>
            <w:ins w:id="618" w:author="Author">
              <w:r w:rsidR="007C396A">
                <w:rPr>
                  <w:rFonts w:ascii="Times New Roman" w:eastAsia="Times New Roman" w:hAnsi="Times New Roman" w:cs="Times New Roman"/>
                  <w:sz w:val="20"/>
                  <w:szCs w:val="20"/>
                  <w:lang w:eastAsia="en-GB"/>
                </w:rPr>
                <w:t xml:space="preserve">- </w:t>
              </w:r>
              <w:r w:rsidR="007C396A" w:rsidRPr="00232D6C">
                <w:rPr>
                  <w:rFonts w:ascii="Times New Roman" w:eastAsia="Times New Roman" w:hAnsi="Times New Roman" w:cs="Times New Roman"/>
                  <w:sz w:val="20"/>
                  <w:szCs w:val="20"/>
                  <w:lang w:eastAsia="en-GB"/>
                </w:rPr>
                <w:t>Total Subsidence before diversification</w:t>
              </w:r>
            </w:ins>
          </w:p>
        </w:tc>
        <w:tc>
          <w:tcPr>
            <w:tcW w:w="4739" w:type="dxa"/>
          </w:tcPr>
          <w:p w:rsidR="004A3FE4"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C0450/R19</w:t>
            </w:r>
            <w:ins w:id="619" w:author="Author">
              <w:r w:rsidR="007C396A">
                <w:rPr>
                  <w:rFonts w:ascii="Times New Roman" w:eastAsia="Times New Roman" w:hAnsi="Times New Roman" w:cs="Times New Roman"/>
                  <w:sz w:val="20"/>
                  <w:szCs w:val="20"/>
                  <w:lang w:eastAsia="en-GB"/>
                </w:rPr>
                <w:t>5</w:t>
              </w:r>
            </w:ins>
            <w:del w:id="620" w:author="Author">
              <w:r w:rsidRPr="00E30054" w:rsidDel="007C396A">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EG1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ins w:id="621" w:author="Author">
              <w:r w:rsidR="007C396A">
                <w:rPr>
                  <w:rFonts w:ascii="Times New Roman" w:eastAsia="Times New Roman" w:hAnsi="Times New Roman" w:cs="Times New Roman"/>
                  <w:sz w:val="20"/>
                  <w:szCs w:val="20"/>
                  <w:lang w:eastAsia="en-GB"/>
                </w:rPr>
                <w:t xml:space="preserve"> - </w:t>
              </w:r>
              <w:r w:rsidR="007C396A" w:rsidRPr="00232D6C">
                <w:rPr>
                  <w:rFonts w:ascii="Times New Roman" w:eastAsia="Times New Roman" w:hAnsi="Times New Roman" w:cs="Times New Roman"/>
                  <w:sz w:val="20"/>
                  <w:szCs w:val="20"/>
                  <w:lang w:eastAsia="en-GB"/>
                </w:rPr>
                <w:t>Total Subsidence before diversification</w:t>
              </w:r>
            </w:ins>
          </w:p>
        </w:tc>
        <w:tc>
          <w:tcPr>
            <w:tcW w:w="4739" w:type="dxa"/>
          </w:tcPr>
          <w:p w:rsidR="004A3FE4"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w:t>
            </w:r>
            <w:ins w:id="622" w:author="Author">
              <w:r w:rsidR="007C396A">
                <w:rPr>
                  <w:rFonts w:ascii="Times New Roman" w:eastAsia="Times New Roman" w:hAnsi="Times New Roman" w:cs="Times New Roman"/>
                  <w:sz w:val="20"/>
                  <w:szCs w:val="20"/>
                  <w:lang w:eastAsia="en-GB"/>
                </w:rPr>
                <w:t>5</w:t>
              </w:r>
            </w:ins>
            <w:del w:id="623" w:author="Author">
              <w:r w:rsidRPr="00E30054" w:rsidDel="007C396A">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EH1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w:t>
            </w:r>
            <w:ins w:id="624" w:author="Author">
              <w:r w:rsidR="007C396A">
                <w:rPr>
                  <w:rFonts w:ascii="Times New Roman" w:eastAsia="Times New Roman" w:hAnsi="Times New Roman" w:cs="Times New Roman"/>
                  <w:sz w:val="20"/>
                  <w:szCs w:val="20"/>
                  <w:lang w:eastAsia="en-GB"/>
                </w:rPr>
                <w:t xml:space="preserve"> - </w:t>
              </w:r>
              <w:r w:rsidR="007C396A" w:rsidRPr="00232D6C">
                <w:rPr>
                  <w:rFonts w:ascii="Times New Roman" w:eastAsia="Times New Roman" w:hAnsi="Times New Roman" w:cs="Times New Roman"/>
                  <w:sz w:val="20"/>
                  <w:szCs w:val="20"/>
                  <w:lang w:eastAsia="en-GB"/>
                </w:rPr>
                <w:t>Total Subsidence before diversification</w:t>
              </w:r>
            </w:ins>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w:t>
            </w:r>
            <w:r w:rsidR="004A3FE4">
              <w:rPr>
                <w:rFonts w:ascii="Times New Roman" w:eastAsia="Times New Roman" w:hAnsi="Times New Roman" w:cs="Times New Roman"/>
                <w:sz w:val="20"/>
                <w:szCs w:val="20"/>
                <w:lang w:eastAsia="en-GB"/>
              </w:rPr>
              <w:t>ng to this peril, arising from s</w:t>
            </w:r>
            <w:r w:rsidRPr="00E30054">
              <w:rPr>
                <w:rFonts w:ascii="Times New Roman" w:eastAsia="Times New Roman" w:hAnsi="Times New Roman" w:cs="Times New Roman"/>
                <w:sz w:val="20"/>
                <w:szCs w:val="20"/>
                <w:lang w:eastAsia="en-GB"/>
              </w:rPr>
              <w:t>ubsidence.</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w:t>
            </w:r>
            <w:del w:id="625" w:author="Author">
              <w:r w:rsidRPr="00E30054" w:rsidDel="007C396A">
                <w:rPr>
                  <w:rFonts w:ascii="Times New Roman" w:eastAsia="Times New Roman" w:hAnsi="Times New Roman" w:cs="Times New Roman"/>
                  <w:sz w:val="20"/>
                  <w:szCs w:val="20"/>
                  <w:lang w:eastAsia="en-GB"/>
                </w:rPr>
                <w:delText>1</w:delText>
              </w:r>
            </w:del>
            <w:ins w:id="626" w:author="Author">
              <w:r w:rsidR="007C396A">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EH2</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zones</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capital requirement after risk mitigations for Subsidence risks relating to the different zones of the territory of </w:t>
            </w:r>
            <w:r w:rsidR="004A3FE4">
              <w:rPr>
                <w:rFonts w:ascii="Times New Roman" w:eastAsia="Times New Roman" w:hAnsi="Times New Roman" w:cs="Times New Roman"/>
                <w:sz w:val="20"/>
                <w:szCs w:val="20"/>
                <w:lang w:eastAsia="en-GB"/>
              </w:rPr>
              <w:t>France.</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w:t>
            </w:r>
            <w:ins w:id="627" w:author="Author">
              <w:r w:rsidR="007C396A">
                <w:rPr>
                  <w:rFonts w:ascii="Times New Roman" w:eastAsia="Times New Roman" w:hAnsi="Times New Roman" w:cs="Times New Roman"/>
                  <w:sz w:val="20"/>
                  <w:szCs w:val="20"/>
                  <w:lang w:eastAsia="en-GB"/>
                </w:rPr>
                <w:t>7</w:t>
              </w:r>
            </w:ins>
            <w:del w:id="628" w:author="Author">
              <w:r w:rsidRPr="00E30054" w:rsidDel="007C396A">
                <w:rPr>
                  <w:rFonts w:ascii="Times New Roman" w:eastAsia="Times New Roman" w:hAnsi="Times New Roman" w:cs="Times New Roman"/>
                  <w:sz w:val="20"/>
                  <w:szCs w:val="20"/>
                  <w:lang w:eastAsia="en-GB"/>
                </w:rPr>
                <w:delText>2</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EH3</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Subsidence</w:t>
            </w:r>
            <w:ins w:id="629" w:author="Author">
              <w:r w:rsidR="007C396A">
                <w:rPr>
                  <w:rFonts w:ascii="Times New Roman" w:eastAsia="Times New Roman" w:hAnsi="Times New Roman" w:cs="Times New Roman"/>
                  <w:sz w:val="20"/>
                  <w:szCs w:val="20"/>
                  <w:lang w:eastAsia="en-GB"/>
                </w:rPr>
                <w:t xml:space="preserve"> </w:t>
              </w:r>
              <w:r w:rsidR="007C396A" w:rsidRPr="00232D6C">
                <w:rPr>
                  <w:rFonts w:ascii="Times New Roman" w:eastAsia="Times New Roman" w:hAnsi="Times New Roman" w:cs="Times New Roman"/>
                  <w:sz w:val="20"/>
                  <w:szCs w:val="20"/>
                  <w:lang w:eastAsia="en-GB"/>
                </w:rPr>
                <w:t>after diversification</w:t>
              </w:r>
            </w:ins>
          </w:p>
        </w:tc>
        <w:tc>
          <w:tcPr>
            <w:tcW w:w="4739" w:type="dxa"/>
            <w:tcBorders>
              <w:bottom w:val="single" w:sz="4" w:space="0" w:color="auto"/>
            </w:tcBorders>
          </w:tcPr>
          <w:p w:rsidR="004A3FE4" w:rsidRPr="00E30054" w:rsidRDefault="00DA4989" w:rsidP="007C396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w:t>
            </w:r>
            <w:r w:rsidR="004A3FE4">
              <w:rPr>
                <w:rFonts w:ascii="Times New Roman" w:eastAsia="Times New Roman" w:hAnsi="Times New Roman" w:cs="Times New Roman"/>
                <w:sz w:val="20"/>
                <w:szCs w:val="20"/>
                <w:lang w:eastAsia="en-GB"/>
              </w:rPr>
              <w:t>ment after risk mitigation for s</w:t>
            </w:r>
            <w:r w:rsidRPr="00E30054">
              <w:rPr>
                <w:rFonts w:ascii="Times New Roman" w:eastAsia="Times New Roman" w:hAnsi="Times New Roman" w:cs="Times New Roman"/>
                <w:sz w:val="20"/>
                <w:szCs w:val="20"/>
                <w:lang w:eastAsia="en-GB"/>
              </w:rPr>
              <w:t>ubsidence risk, taking into consideration the diversification effect given in item C0460/R19</w:t>
            </w:r>
            <w:del w:id="630" w:author="Author">
              <w:r w:rsidRPr="00E30054" w:rsidDel="007C396A">
                <w:rPr>
                  <w:rFonts w:ascii="Times New Roman" w:eastAsia="Times New Roman" w:hAnsi="Times New Roman" w:cs="Times New Roman"/>
                  <w:sz w:val="20"/>
                  <w:szCs w:val="20"/>
                  <w:lang w:eastAsia="en-GB"/>
                </w:rPr>
                <w:delText>1</w:delText>
              </w:r>
            </w:del>
            <w:ins w:id="631" w:author="Author">
              <w:r w:rsidR="007C396A">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 xml:space="preserve">0. </w:t>
            </w:r>
          </w:p>
        </w:tc>
      </w:tr>
      <w:tr w:rsidR="00DA4989" w:rsidTr="004A3FE4">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Non-proportional property reinsurance</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C0470/R2000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for the contract in relation to the obligations of the line of business </w:t>
            </w:r>
            <w:r w:rsidR="00595678">
              <w:rPr>
                <w:rFonts w:ascii="Times New Roman" w:eastAsia="Times New Roman" w:hAnsi="Times New Roman" w:cs="Times New Roman"/>
                <w:sz w:val="20"/>
                <w:szCs w:val="20"/>
                <w:lang w:eastAsia="en-GB"/>
              </w:rPr>
              <w:t>n</w:t>
            </w:r>
            <w:r w:rsidRPr="00E30054">
              <w:rPr>
                <w:rFonts w:ascii="Times New Roman" w:eastAsia="Times New Roman" w:hAnsi="Times New Roman" w:cs="Times New Roman"/>
                <w:sz w:val="20"/>
                <w:szCs w:val="20"/>
                <w:lang w:eastAsia="en-GB"/>
              </w:rPr>
              <w:t>on-</w:t>
            </w:r>
            <w:r w:rsidR="00595678">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roportional property reinsurance.</w:t>
            </w:r>
          </w:p>
          <w:p w:rsidR="00595678" w:rsidRDefault="00595678" w:rsidP="00744B25">
            <w:pPr>
              <w:rPr>
                <w:rFonts w:ascii="Times New Roman" w:eastAsia="Times New Roman" w:hAnsi="Times New Roman" w:cs="Times New Roman"/>
                <w:sz w:val="20"/>
                <w:szCs w:val="20"/>
                <w:lang w:eastAsia="en-GB"/>
              </w:rPr>
            </w:pPr>
          </w:p>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C0480/R2000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FB1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w:t>
            </w:r>
          </w:p>
        </w:tc>
        <w:tc>
          <w:tcPr>
            <w:tcW w:w="4739" w:type="dxa"/>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non-proportional property reinsurance. It is the amount of the instantaneous loss, without deduction of the amounts recoverable from reinsurance contracts and Special Purpose Vehicles.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C0490/R2000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FC1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w:t>
            </w:r>
          </w:p>
        </w:tc>
        <w:tc>
          <w:tcPr>
            <w:tcW w:w="4739" w:type="dxa"/>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accepted non-proportional property reinsurance, excluding the estimated reinstatement premiums.</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C0500/R2000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FD1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accepted non-proportional property reinsurance.</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C0510/R2000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FE1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w:t>
            </w:r>
          </w:p>
        </w:tc>
        <w:tc>
          <w:tcPr>
            <w:tcW w:w="4739" w:type="dxa"/>
            <w:tcBorders>
              <w:bottom w:val="single" w:sz="4" w:space="0" w:color="auto"/>
            </w:tcBorders>
          </w:tcPr>
          <w:p w:rsidR="00DA4989" w:rsidRPr="00E30054" w:rsidRDefault="00DA4989" w:rsidP="00595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accepted non-pro</w:t>
            </w:r>
            <w:r w:rsidR="009F11BB">
              <w:rPr>
                <w:rFonts w:ascii="Times New Roman" w:eastAsia="Times New Roman" w:hAnsi="Times New Roman" w:cs="Times New Roman"/>
                <w:sz w:val="20"/>
                <w:szCs w:val="20"/>
                <w:lang w:eastAsia="en-GB"/>
              </w:rPr>
              <w:t>portional property reinsurance.</w:t>
            </w:r>
          </w:p>
        </w:tc>
      </w:tr>
      <w:tr w:rsidR="00DA4989" w:rsidTr="00595678">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Motor Vehicle Liability</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C0520/R2100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policy limit above 24M€</w:t>
            </w:r>
          </w:p>
        </w:tc>
        <w:tc>
          <w:tcPr>
            <w:tcW w:w="4739" w:type="dxa"/>
            <w:tcBorders>
              <w:top w:val="single" w:sz="4" w:space="0" w:color="auto"/>
            </w:tcBorders>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Number of vehicles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lines of business Motor vehicle liability insurance, including proportional reinsurance obligations, with a deemed pol</w:t>
            </w:r>
            <w:r w:rsidR="00595678">
              <w:rPr>
                <w:rFonts w:ascii="Times New Roman" w:eastAsia="Times New Roman" w:hAnsi="Times New Roman" w:cs="Times New Roman"/>
                <w:sz w:val="20"/>
                <w:szCs w:val="20"/>
                <w:lang w:eastAsia="en-GB"/>
              </w:rPr>
              <w:t>icy limit above 24,000,000 Euro.</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C0530/R2100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policy limit below or equal to 24M€</w:t>
            </w:r>
          </w:p>
        </w:tc>
        <w:tc>
          <w:tcPr>
            <w:tcW w:w="4739" w:type="dxa"/>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Number of vehicles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lines of business lines of business Motor vehicle liability insurance, including proportional reinsurance obligations, with a deemed policy limit below or equal to 24,000,000 Euro.</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C0540/R2100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Motor Vehicle Liability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Motor Vehicle Liability risk.</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C0550/R2100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2B652F"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Motor Vehicle Liability, excluding the estimated reinstatement premiums.</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C0560/R2100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GA5</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2B652F"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Motor Vehicle Liability.</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C0570/R2100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GA6</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Motor Vehicle Liability after risk mitigation</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Motor Vehicle Liability.</w:t>
            </w:r>
          </w:p>
        </w:tc>
      </w:tr>
      <w:tr w:rsidR="00DA4989" w:rsidTr="002B652F">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Marine Tanker Collision</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C0580/R2200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Type of cover Catastrophe Risk Charge Share marine hull in tanker t before risk mitigation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each marine hull cover, for risks arising from Marine Tanker Collision.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tankers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respect of tanker collision in lines of business:</w:t>
            </w:r>
          </w:p>
          <w:p w:rsidR="00262FA8" w:rsidRDefault="002B652F"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sidR="00262FA8">
              <w:rPr>
                <w:rFonts w:ascii="Times New Roman" w:eastAsia="Times New Roman" w:hAnsi="Times New Roman" w:cs="Times New Roman"/>
                <w:sz w:val="20"/>
                <w:szCs w:val="20"/>
                <w:lang w:eastAsia="en-GB"/>
              </w:rPr>
              <w:t xml:space="preserve"> and</w:t>
            </w:r>
          </w:p>
          <w:p w:rsidR="00DA4989"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262FA8" w:rsidRPr="00E30054" w:rsidRDefault="00262FA8" w:rsidP="00262FA8">
            <w:pPr>
              <w:rPr>
                <w:rFonts w:ascii="Times New Roman" w:eastAsia="Times New Roman" w:hAnsi="Times New Roman" w:cs="Times New Roman"/>
                <w:sz w:val="20"/>
                <w:szCs w:val="20"/>
                <w:lang w:eastAsia="en-GB"/>
              </w:rPr>
            </w:pPr>
          </w:p>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amount for this cover is equal to the sum insured accepted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for marine insurance and reinsurance in relation to each tanker.</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C0590/R2200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HB1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Share marine liability in tanker t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marine liability cover, for risks arising from Marine Tanker Collision.</w:t>
            </w:r>
          </w:p>
          <w:p w:rsidR="00262FA8" w:rsidRDefault="00DA4989" w:rsidP="00262FA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tankers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respect of tanker </w:t>
            </w:r>
            <w:r w:rsidR="00262FA8">
              <w:rPr>
                <w:rFonts w:ascii="Times New Roman" w:eastAsia="Times New Roman" w:hAnsi="Times New Roman" w:cs="Times New Roman"/>
                <w:sz w:val="20"/>
                <w:szCs w:val="20"/>
                <w:lang w:eastAsia="en-GB"/>
              </w:rPr>
              <w:t>collision in lines of business:</w:t>
            </w:r>
          </w:p>
          <w:p w:rsidR="00262FA8"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 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Pr="00E30054"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Non-proportional marine, aviation and transport reinsurance.</w:t>
            </w:r>
          </w:p>
          <w:p w:rsidR="00262FA8" w:rsidRDefault="00262FA8" w:rsidP="00744B25">
            <w:pPr>
              <w:rPr>
                <w:rFonts w:ascii="Times New Roman" w:eastAsia="Times New Roman" w:hAnsi="Times New Roman" w:cs="Times New Roman"/>
                <w:sz w:val="20"/>
                <w:szCs w:val="20"/>
                <w:lang w:eastAsia="en-GB"/>
              </w:rPr>
            </w:pPr>
          </w:p>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amount for this cover is equal to the sum insured accepted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for marine insurance and reinsurance in relation to each tanker.</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C0600/R2200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HC1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Share marine oil pollution liability in tanker t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capital requirement before risk mitigation, per marine oil </w:t>
            </w:r>
            <w:proofErr w:type="spellStart"/>
            <w:r w:rsidRPr="00E30054">
              <w:rPr>
                <w:rFonts w:ascii="Times New Roman" w:eastAsia="Times New Roman" w:hAnsi="Times New Roman" w:cs="Times New Roman"/>
                <w:sz w:val="20"/>
                <w:szCs w:val="20"/>
                <w:lang w:eastAsia="en-GB"/>
              </w:rPr>
              <w:t>polution</w:t>
            </w:r>
            <w:proofErr w:type="spellEnd"/>
            <w:r w:rsidRPr="00E30054">
              <w:rPr>
                <w:rFonts w:ascii="Times New Roman" w:eastAsia="Times New Roman" w:hAnsi="Times New Roman" w:cs="Times New Roman"/>
                <w:sz w:val="20"/>
                <w:szCs w:val="20"/>
                <w:lang w:eastAsia="en-GB"/>
              </w:rPr>
              <w:t xml:space="preserve"> liability cover, for risks arising from Marine Tanker Collision.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tankers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respect of tanker collision in lines of business:</w:t>
            </w:r>
          </w:p>
          <w:p w:rsidR="00DA4989" w:rsidRPr="00E30054"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262FA8" w:rsidRPr="00E30054"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amount for this cover is equal to the sum insured accepted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for marine insurance and reinsurance in relation to each tanker.</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C0610/R2200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HD1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Tanker Collision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risks arisin</w:t>
            </w:r>
            <w:r w:rsidR="009F11BB">
              <w:rPr>
                <w:rFonts w:ascii="Times New Roman" w:eastAsia="Times New Roman" w:hAnsi="Times New Roman" w:cs="Times New Roman"/>
                <w:sz w:val="20"/>
                <w:szCs w:val="20"/>
                <w:lang w:eastAsia="en-GB"/>
              </w:rPr>
              <w:t>g from Marine Tanker Collision.</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C0620/R2200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HE1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Marine Tanker Collision, excluding the estimated reinstatement premiums.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C0630/R2200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HF1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Marine Tanker Collision.</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C0640/R2200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HG1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Tanker Collision after risk mitigation</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Marine Tanker Collision.</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C0650/R2200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HH1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vessel</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of the corresponding vessel.</w:t>
            </w:r>
          </w:p>
        </w:tc>
      </w:tr>
      <w:tr w:rsidR="00DA4989" w:rsidTr="00467678">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Marine Platform Explosion</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C0660</w:t>
            </w:r>
            <w:r w:rsidR="0046767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C0700/R2300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467678">
              <w:rPr>
                <w:rFonts w:ascii="Times New Roman" w:eastAsia="Times New Roman" w:hAnsi="Times New Roman" w:cs="Times New Roman"/>
                <w:sz w:val="20"/>
                <w:szCs w:val="20"/>
                <w:lang w:eastAsia="en-GB"/>
              </w:rPr>
              <w:t>HA2-</w:t>
            </w:r>
            <w:r w:rsidRPr="00E30054">
              <w:rPr>
                <w:rFonts w:ascii="Times New Roman" w:eastAsia="Times New Roman" w:hAnsi="Times New Roman" w:cs="Times New Roman"/>
                <w:sz w:val="20"/>
                <w:szCs w:val="20"/>
                <w:lang w:eastAsia="en-GB"/>
              </w:rPr>
              <w:t>HE2</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Marine Platform Explosion – </w:t>
            </w:r>
            <w:r w:rsidRPr="00467678">
              <w:rPr>
                <w:rFonts w:ascii="Times New Roman" w:eastAsia="Times New Roman" w:hAnsi="Times New Roman" w:cs="Times New Roman"/>
                <w:i/>
                <w:sz w:val="20"/>
                <w:szCs w:val="20"/>
                <w:lang w:eastAsia="en-GB"/>
              </w:rPr>
              <w:t>Type of cover</w:t>
            </w:r>
            <w:r w:rsidRPr="00E30054">
              <w:rPr>
                <w:rFonts w:ascii="Times New Roman" w:eastAsia="Times New Roman" w:hAnsi="Times New Roman" w:cs="Times New Roman"/>
                <w:sz w:val="20"/>
                <w:szCs w:val="20"/>
                <w:lang w:eastAsia="en-GB"/>
              </w:rPr>
              <w:t xml:space="preserve"> - before risk mitigation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467678" w:rsidRDefault="00DA4989" w:rsidP="00467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offshore platforms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respect of platform </w:t>
            </w:r>
            <w:r w:rsidR="00467678">
              <w:rPr>
                <w:rFonts w:ascii="Times New Roman" w:eastAsia="Times New Roman" w:hAnsi="Times New Roman" w:cs="Times New Roman"/>
                <w:sz w:val="20"/>
                <w:szCs w:val="20"/>
                <w:lang w:eastAsia="en-GB"/>
              </w:rPr>
              <w:t>explosion in lines of business:</w:t>
            </w:r>
          </w:p>
          <w:p w:rsidR="00DA4989" w:rsidRPr="00E30054" w:rsidRDefault="00467678" w:rsidP="0046767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Default="00467678" w:rsidP="0046767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467678" w:rsidRPr="00E30054" w:rsidRDefault="00DA4989" w:rsidP="00467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amount per type of cover is equal to the sum insured for the specific type of cover accepted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relation to the selected platform.</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C0710/R2300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HF2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Platform Explosion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for risks arising </w:t>
            </w:r>
            <w:r w:rsidR="009F11BB">
              <w:rPr>
                <w:rFonts w:ascii="Times New Roman" w:eastAsia="Times New Roman" w:hAnsi="Times New Roman" w:cs="Times New Roman"/>
                <w:sz w:val="20"/>
                <w:szCs w:val="20"/>
                <w:lang w:eastAsia="en-GB"/>
              </w:rPr>
              <w:t>from Marine Platform Explosion.</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C0720/R2300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HG2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467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Marine Platform Explosion, excluding the estimated reinstatement premiums.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C0730/R2300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HH2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
          <w:p w:rsidR="00467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Marine Platform Explosion.</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C0740/R2300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HI2</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Platform Explosion after risk mitigation</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retrocession contracts and special purpose vehicles, relating to risks arising </w:t>
            </w:r>
            <w:r w:rsidR="00467678">
              <w:rPr>
                <w:rFonts w:ascii="Times New Roman" w:eastAsia="Times New Roman" w:hAnsi="Times New Roman" w:cs="Times New Roman"/>
                <w:sz w:val="20"/>
                <w:szCs w:val="20"/>
                <w:lang w:eastAsia="en-GB"/>
              </w:rPr>
              <w:t>from Marine Platform Explosion.</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C0750/R2300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HJ2</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platform</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of the corresponding platform.</w:t>
            </w:r>
          </w:p>
        </w:tc>
      </w:tr>
      <w:tr w:rsidR="00DA4989" w:rsidTr="00467678">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Marine</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HA3</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Total before diversification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types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HB3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Diversification between type of event</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HC3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Total after diversification</w:t>
            </w:r>
          </w:p>
        </w:tc>
        <w:tc>
          <w:tcPr>
            <w:tcW w:w="4739"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the types of events, for marine risks.</w:t>
            </w:r>
          </w:p>
          <w:p w:rsidR="00567BCE" w:rsidRPr="00E30054" w:rsidRDefault="00567BCE"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C0770/R2400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HA4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before diversification between types of events,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the marine risks. </w:t>
            </w:r>
          </w:p>
        </w:tc>
      </w:tr>
      <w:tr w:rsidR="00DA4989" w:rsidTr="009F11BB">
        <w:tc>
          <w:tcPr>
            <w:tcW w:w="1951" w:type="dxa"/>
          </w:tcPr>
          <w:p w:rsidR="00DA4989" w:rsidRPr="00E30054" w:rsidDel="007C396A" w:rsidRDefault="00DA4989" w:rsidP="00744B25">
            <w:pPr>
              <w:rPr>
                <w:del w:id="632" w:author="Author"/>
                <w:rFonts w:ascii="Times New Roman" w:eastAsia="Times New Roman" w:hAnsi="Times New Roman" w:cs="Times New Roman"/>
                <w:sz w:val="20"/>
                <w:szCs w:val="20"/>
                <w:lang w:eastAsia="en-GB"/>
              </w:rPr>
            </w:pPr>
            <w:del w:id="633" w:author="Author">
              <w:r w:rsidRPr="00E30054" w:rsidDel="007C396A">
                <w:rPr>
                  <w:rFonts w:ascii="Times New Roman" w:eastAsia="Times New Roman" w:hAnsi="Times New Roman" w:cs="Times New Roman"/>
                  <w:sz w:val="20"/>
                  <w:szCs w:val="20"/>
                  <w:lang w:eastAsia="en-GB"/>
                </w:rPr>
                <w:delText>C0770/R2410</w:delText>
              </w:r>
            </w:del>
          </w:p>
          <w:p w:rsidR="00DA4989" w:rsidRPr="00E30054" w:rsidRDefault="00DA4989" w:rsidP="00744B25">
            <w:pPr>
              <w:rPr>
                <w:rFonts w:ascii="Times New Roman" w:eastAsia="Times New Roman" w:hAnsi="Times New Roman" w:cs="Times New Roman"/>
                <w:sz w:val="20"/>
                <w:szCs w:val="20"/>
                <w:lang w:eastAsia="en-GB"/>
              </w:rPr>
            </w:pPr>
            <w:del w:id="634" w:author="Author">
              <w:r w:rsidRPr="00F70FD8" w:rsidDel="007C396A">
                <w:rPr>
                  <w:rFonts w:ascii="Times New Roman" w:eastAsia="Times New Roman" w:hAnsi="Times New Roman" w:cs="Times New Roman"/>
                  <w:sz w:val="20"/>
                  <w:szCs w:val="20"/>
                  <w:lang w:eastAsia="en-GB"/>
                </w:rPr>
                <w:delText>(</w:delText>
              </w:r>
              <w:r w:rsidRPr="00E30054" w:rsidDel="007C396A">
                <w:rPr>
                  <w:rFonts w:ascii="Times New Roman" w:eastAsia="Times New Roman" w:hAnsi="Times New Roman" w:cs="Times New Roman"/>
                  <w:sz w:val="20"/>
                  <w:szCs w:val="20"/>
                  <w:lang w:eastAsia="en-GB"/>
                </w:rPr>
                <w:delText>HB4</w:delText>
              </w:r>
              <w:r w:rsidRPr="00F70FD8" w:rsidDel="007C396A">
                <w:rPr>
                  <w:rFonts w:ascii="Times New Roman" w:eastAsia="Times New Roman" w:hAnsi="Times New Roman" w:cs="Times New Roman"/>
                  <w:sz w:val="20"/>
                  <w:szCs w:val="20"/>
                  <w:lang w:eastAsia="en-GB"/>
                </w:rPr>
                <w:delText>)</w:delText>
              </w:r>
            </w:del>
          </w:p>
        </w:tc>
        <w:tc>
          <w:tcPr>
            <w:tcW w:w="2552" w:type="dxa"/>
          </w:tcPr>
          <w:p w:rsidR="00DA4989" w:rsidRPr="00E30054" w:rsidRDefault="00DA4989" w:rsidP="00744B25">
            <w:pPr>
              <w:rPr>
                <w:rFonts w:ascii="Times New Roman" w:eastAsia="Times New Roman" w:hAnsi="Times New Roman" w:cs="Times New Roman"/>
                <w:sz w:val="20"/>
                <w:szCs w:val="20"/>
                <w:lang w:eastAsia="en-GB"/>
              </w:rPr>
            </w:pPr>
            <w:del w:id="635" w:author="Author">
              <w:r w:rsidRPr="00E30054" w:rsidDel="007C396A">
                <w:rPr>
                  <w:rFonts w:ascii="Times New Roman" w:eastAsia="Times New Roman" w:hAnsi="Times New Roman" w:cs="Times New Roman"/>
                  <w:sz w:val="20"/>
                  <w:szCs w:val="20"/>
                  <w:lang w:eastAsia="en-GB"/>
                </w:rPr>
                <w:delText>Estimated Total Risk Mitigation - Diversification between type of event</w:delText>
              </w:r>
            </w:del>
          </w:p>
        </w:tc>
        <w:tc>
          <w:tcPr>
            <w:tcW w:w="4739" w:type="dxa"/>
          </w:tcPr>
          <w:p w:rsidR="00DA4989" w:rsidRPr="00E30054" w:rsidRDefault="00DA4989" w:rsidP="00744B25">
            <w:pPr>
              <w:rPr>
                <w:rFonts w:ascii="Times New Roman" w:eastAsia="Times New Roman" w:hAnsi="Times New Roman" w:cs="Times New Roman"/>
                <w:sz w:val="20"/>
                <w:szCs w:val="20"/>
                <w:lang w:eastAsia="en-GB"/>
              </w:rPr>
            </w:pPr>
            <w:del w:id="636" w:author="Author">
              <w:r w:rsidRPr="00E30054" w:rsidDel="007C396A">
                <w:rPr>
                  <w:rFonts w:ascii="Times New Roman" w:eastAsia="Times New Roman" w:hAnsi="Times New Roman" w:cs="Times New Roman"/>
                  <w:sz w:val="20"/>
                  <w:szCs w:val="20"/>
                  <w:lang w:eastAsia="en-GB"/>
                </w:rPr>
                <w:delText>Diversification effect arising from the aggregation of the estimated total risk mitigation relating to different type of events for marine risks.</w:delText>
              </w:r>
            </w:del>
          </w:p>
        </w:tc>
      </w:tr>
      <w:tr w:rsidR="00DA4989" w:rsidTr="009F11BB">
        <w:tc>
          <w:tcPr>
            <w:tcW w:w="1951" w:type="dxa"/>
          </w:tcPr>
          <w:p w:rsidR="00DA4989" w:rsidRPr="00E30054" w:rsidDel="007C396A" w:rsidRDefault="00DA4989" w:rsidP="00744B25">
            <w:pPr>
              <w:rPr>
                <w:del w:id="637" w:author="Author"/>
                <w:rFonts w:ascii="Times New Roman" w:eastAsia="Times New Roman" w:hAnsi="Times New Roman" w:cs="Times New Roman"/>
                <w:sz w:val="20"/>
                <w:szCs w:val="20"/>
                <w:lang w:eastAsia="en-GB"/>
              </w:rPr>
            </w:pPr>
            <w:del w:id="638" w:author="Author">
              <w:r w:rsidRPr="00E30054" w:rsidDel="007C396A">
                <w:rPr>
                  <w:rFonts w:ascii="Times New Roman" w:eastAsia="Times New Roman" w:hAnsi="Times New Roman" w:cs="Times New Roman"/>
                  <w:sz w:val="20"/>
                  <w:szCs w:val="20"/>
                  <w:lang w:eastAsia="en-GB"/>
                </w:rPr>
                <w:delText>CO770/2420</w:delText>
              </w:r>
            </w:del>
          </w:p>
          <w:p w:rsidR="00DA4989" w:rsidRPr="00E30054" w:rsidRDefault="00DA4989" w:rsidP="00744B25">
            <w:pPr>
              <w:rPr>
                <w:rFonts w:ascii="Times New Roman" w:eastAsia="Times New Roman" w:hAnsi="Times New Roman" w:cs="Times New Roman"/>
                <w:sz w:val="20"/>
                <w:szCs w:val="20"/>
                <w:lang w:eastAsia="en-GB"/>
              </w:rPr>
            </w:pPr>
            <w:del w:id="639" w:author="Author">
              <w:r w:rsidRPr="00F70FD8" w:rsidDel="007C396A">
                <w:rPr>
                  <w:rFonts w:ascii="Times New Roman" w:eastAsia="Times New Roman" w:hAnsi="Times New Roman" w:cs="Times New Roman"/>
                  <w:sz w:val="20"/>
                  <w:szCs w:val="20"/>
                  <w:lang w:eastAsia="en-GB"/>
                </w:rPr>
                <w:delText>(</w:delText>
              </w:r>
              <w:r w:rsidRPr="00E30054" w:rsidDel="007C396A">
                <w:rPr>
                  <w:rFonts w:ascii="Times New Roman" w:eastAsia="Times New Roman" w:hAnsi="Times New Roman" w:cs="Times New Roman"/>
                  <w:sz w:val="20"/>
                  <w:szCs w:val="20"/>
                  <w:lang w:eastAsia="en-GB"/>
                </w:rPr>
                <w:delText>HC4</w:delText>
              </w:r>
              <w:r w:rsidRPr="00F70FD8" w:rsidDel="007C396A">
                <w:rPr>
                  <w:rFonts w:ascii="Times New Roman" w:eastAsia="Times New Roman" w:hAnsi="Times New Roman" w:cs="Times New Roman"/>
                  <w:sz w:val="20"/>
                  <w:szCs w:val="20"/>
                  <w:lang w:eastAsia="en-GB"/>
                </w:rPr>
                <w:delText>)</w:delText>
              </w:r>
            </w:del>
          </w:p>
        </w:tc>
        <w:tc>
          <w:tcPr>
            <w:tcW w:w="2552" w:type="dxa"/>
          </w:tcPr>
          <w:p w:rsidR="00DA4989" w:rsidRPr="00E30054" w:rsidRDefault="00DA4989" w:rsidP="00744B25">
            <w:pPr>
              <w:rPr>
                <w:rFonts w:ascii="Times New Roman" w:eastAsia="Times New Roman" w:hAnsi="Times New Roman" w:cs="Times New Roman"/>
                <w:sz w:val="20"/>
                <w:szCs w:val="20"/>
                <w:lang w:eastAsia="en-GB"/>
              </w:rPr>
            </w:pPr>
            <w:del w:id="640" w:author="Author">
              <w:r w:rsidRPr="00E30054" w:rsidDel="007C396A">
                <w:rPr>
                  <w:rFonts w:ascii="Times New Roman" w:eastAsia="Times New Roman" w:hAnsi="Times New Roman" w:cs="Times New Roman"/>
                  <w:sz w:val="20"/>
                  <w:szCs w:val="20"/>
                  <w:lang w:eastAsia="en-GB"/>
                </w:rPr>
                <w:delText>Estimated Total Risk Mitigation - Total after diversification</w:delText>
              </w:r>
            </w:del>
          </w:p>
        </w:tc>
        <w:tc>
          <w:tcPr>
            <w:tcW w:w="4739" w:type="dxa"/>
          </w:tcPr>
          <w:p w:rsidR="00DA4989" w:rsidRPr="00E30054" w:rsidRDefault="00DA4989" w:rsidP="00744B25">
            <w:pPr>
              <w:rPr>
                <w:rFonts w:ascii="Times New Roman" w:eastAsia="Times New Roman" w:hAnsi="Times New Roman" w:cs="Times New Roman"/>
                <w:sz w:val="20"/>
                <w:szCs w:val="20"/>
                <w:lang w:eastAsia="en-GB"/>
              </w:rPr>
            </w:pPr>
            <w:del w:id="641" w:author="Author">
              <w:r w:rsidRPr="00E30054" w:rsidDel="007C396A">
                <w:rPr>
                  <w:rFonts w:ascii="Times New Roman" w:eastAsia="Times New Roman" w:hAnsi="Times New Roman" w:cs="Times New Roman"/>
                  <w:sz w:val="20"/>
                  <w:szCs w:val="20"/>
                  <w:lang w:eastAsia="en-GB"/>
                </w:rPr>
                <w:delText xml:space="preserve">This is the total risk mitigation effect, after diversification between types of events, of the </w:delText>
              </w:r>
              <w:r w:rsidR="00DB72E9" w:rsidDel="007C396A">
                <w:rPr>
                  <w:rFonts w:ascii="Times New Roman" w:eastAsia="Times New Roman" w:hAnsi="Times New Roman" w:cs="Times New Roman"/>
                  <w:sz w:val="20"/>
                  <w:szCs w:val="20"/>
                  <w:lang w:eastAsia="en-GB"/>
                </w:rPr>
                <w:delText>group</w:delText>
              </w:r>
              <w:r w:rsidRPr="00E30054" w:rsidDel="007C396A">
                <w:rPr>
                  <w:rFonts w:ascii="Times New Roman" w:eastAsia="Times New Roman" w:hAnsi="Times New Roman" w:cs="Times New Roman"/>
                  <w:sz w:val="20"/>
                  <w:szCs w:val="20"/>
                  <w:lang w:eastAsia="en-GB"/>
                </w:rPr>
                <w:delText xml:space="preserve">’s specific reinsurance contracts and special purpose vehicles arising from the marine risks. </w:delText>
              </w:r>
            </w:del>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HA5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types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HB5</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Diversification between type of event</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HC5</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Total after diversification</w:t>
            </w:r>
          </w:p>
        </w:tc>
        <w:tc>
          <w:tcPr>
            <w:tcW w:w="4739" w:type="dxa"/>
            <w:tcBorders>
              <w:bottom w:val="single" w:sz="4" w:space="0" w:color="auto"/>
            </w:tcBorders>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the types of events, for marine risks.</w:t>
            </w:r>
          </w:p>
        </w:tc>
      </w:tr>
      <w:tr w:rsidR="00DA4989" w:rsidTr="00567BCE">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Aviation</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C0790</w:t>
            </w:r>
            <w:r w:rsidR="00567BC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C0800/R2500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567BCE">
              <w:rPr>
                <w:rFonts w:ascii="Times New Roman" w:eastAsia="Times New Roman" w:hAnsi="Times New Roman" w:cs="Times New Roman"/>
                <w:sz w:val="20"/>
                <w:szCs w:val="20"/>
                <w:lang w:eastAsia="en-GB"/>
              </w:rPr>
              <w:t>IA1-</w:t>
            </w:r>
            <w:r w:rsidRPr="00E30054">
              <w:rPr>
                <w:rFonts w:ascii="Times New Roman" w:eastAsia="Times New Roman" w:hAnsi="Times New Roman" w:cs="Times New Roman"/>
                <w:sz w:val="20"/>
                <w:szCs w:val="20"/>
                <w:lang w:eastAsia="en-GB"/>
              </w:rPr>
              <w:t>IB1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Aviation before risk mitigation – </w:t>
            </w:r>
            <w:r w:rsidRPr="00567BCE">
              <w:rPr>
                <w:rFonts w:ascii="Times New Roman" w:eastAsia="Times New Roman" w:hAnsi="Times New Roman" w:cs="Times New Roman"/>
                <w:i/>
                <w:sz w:val="20"/>
                <w:szCs w:val="20"/>
                <w:lang w:eastAsia="en-GB"/>
              </w:rPr>
              <w:t>Type of cover</w:t>
            </w:r>
            <w:r w:rsidR="00567BCE" w:rsidRPr="00E30054">
              <w:rPr>
                <w:rFonts w:ascii="Times New Roman" w:eastAsia="Times New Roman" w:hAnsi="Times New Roman" w:cs="Times New Roman"/>
                <w:sz w:val="20"/>
                <w:szCs w:val="20"/>
                <w:lang w:eastAsia="en-GB"/>
              </w:rPr>
              <w:t>- before risk mitigation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(Aviation hull and Aviation liability), for risks arising from Aviation.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aircrafts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lines of business:</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amount per type of cover is equal to the sum insured for the specific type of cover accepted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for aviation insurance and reinsurance and in relation to the selected aircraft.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C0810/R2500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IC1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Aviation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risks arising from Aviation.</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C0820/R2500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ID1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Aviation, excluding the estimated reinstatement premiums.</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C0830/R2500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IE1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Aviation.</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C0840/R2500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IF1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Aviation after risk mitigation – Total (row)</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Aviation.</w:t>
            </w:r>
          </w:p>
        </w:tc>
      </w:tr>
      <w:tr w:rsidR="00DA4989" w:rsidTr="00567BCE">
        <w:tc>
          <w:tcPr>
            <w:tcW w:w="9242" w:type="dxa"/>
            <w:gridSpan w:val="3"/>
            <w:tcBorders>
              <w:top w:val="single" w:sz="4" w:space="0" w:color="auto"/>
              <w:left w:val="nil"/>
              <w:bottom w:val="single" w:sz="4" w:space="0" w:color="auto"/>
              <w:right w:val="nil"/>
            </w:tcBorders>
            <w:vAlign w:val="center"/>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Fire</w:t>
            </w:r>
          </w:p>
        </w:tc>
      </w:tr>
      <w:tr w:rsidR="00DA4989" w:rsidTr="009F11BB">
        <w:trPr>
          <w:trHeight w:val="391"/>
        </w:trPr>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C0850/R2600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JA1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Fire before risk mitigation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Fire risks.</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 </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Amount is equal to the largest fire risk concentration of an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being the set of buildings with the largest sum insured that meets the following conditions:</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The insurance or reinsurance </w:t>
            </w:r>
            <w:r w:rsidR="00DB72E9">
              <w:rPr>
                <w:rFonts w:ascii="Times New Roman" w:eastAsia="Times New Roman" w:hAnsi="Times New Roman" w:cs="Times New Roman"/>
                <w:sz w:val="20"/>
                <w:szCs w:val="20"/>
                <w:lang w:eastAsia="en-GB"/>
              </w:rPr>
              <w:t>group</w:t>
            </w:r>
            <w:r w:rsidR="00DA4989" w:rsidRPr="00E30054">
              <w:rPr>
                <w:rFonts w:ascii="Times New Roman" w:eastAsia="Times New Roman" w:hAnsi="Times New Roman" w:cs="Times New Roman"/>
                <w:sz w:val="20"/>
                <w:szCs w:val="20"/>
                <w:lang w:eastAsia="en-GB"/>
              </w:rPr>
              <w:t xml:space="preserve"> has insurance or reinsurance obligations in lines of business Fire and other damage to property insurance, including proportional reinsurance obligations, in relation to each building which cover damage due to fire or explosion, including as a result of terrorist attacks.</w:t>
            </w:r>
          </w:p>
          <w:p w:rsidR="00567BCE"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All buildings are partly or fully located within a radius of 200 meters.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C0860/R2600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JA2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Fire, excluding the estimated reinstatement premiums.</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C0870/R2600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JA3</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Fire.</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C0880/R2600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JA4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Fire</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w:t>
            </w:r>
            <w:r w:rsidR="009F11BB">
              <w:rPr>
                <w:rFonts w:ascii="Times New Roman" w:eastAsia="Times New Roman" w:hAnsi="Times New Roman" w:cs="Times New Roman"/>
                <w:sz w:val="20"/>
                <w:szCs w:val="20"/>
                <w:lang w:eastAsia="en-GB"/>
              </w:rPr>
              <w:t>ing to risks arising from Fire.</w:t>
            </w:r>
          </w:p>
        </w:tc>
      </w:tr>
      <w:tr w:rsidR="00DA4989" w:rsidTr="00567BCE">
        <w:tc>
          <w:tcPr>
            <w:tcW w:w="9242" w:type="dxa"/>
            <w:gridSpan w:val="3"/>
            <w:tcBorders>
              <w:top w:val="single" w:sz="4" w:space="0" w:color="auto"/>
              <w:left w:val="nil"/>
              <w:bottom w:val="single" w:sz="4" w:space="0" w:color="auto"/>
              <w:right w:val="nil"/>
            </w:tcBorders>
            <w:vAlign w:val="center"/>
          </w:tcPr>
          <w:p w:rsidR="00DA4989" w:rsidRPr="00E30054" w:rsidRDefault="00DA4989" w:rsidP="00B74BC7">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Liability</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C0890/R2700</w:t>
            </w:r>
            <w:r w:rsidR="00567BC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567BCE">
              <w:rPr>
                <w:rFonts w:ascii="Times New Roman" w:eastAsia="Times New Roman" w:hAnsi="Times New Roman" w:cs="Times New Roman"/>
                <w:sz w:val="20"/>
                <w:szCs w:val="20"/>
                <w:lang w:eastAsia="en-GB"/>
              </w:rPr>
              <w:t>KA1-</w:t>
            </w:r>
            <w:r w:rsidRPr="00E30054">
              <w:rPr>
                <w:rFonts w:ascii="Times New Roman" w:eastAsia="Times New Roman" w:hAnsi="Times New Roman" w:cs="Times New Roman"/>
                <w:sz w:val="20"/>
                <w:szCs w:val="20"/>
                <w:lang w:eastAsia="en-GB"/>
              </w:rPr>
              <w:t>KE1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Earned premium </w:t>
            </w:r>
            <w:ins w:id="642" w:author="Author">
              <w:r w:rsidR="00872860">
                <w:rPr>
                  <w:rFonts w:ascii="Times New Roman" w:eastAsia="Times New Roman" w:hAnsi="Times New Roman" w:cs="Times New Roman"/>
                  <w:sz w:val="20"/>
                  <w:szCs w:val="20"/>
                  <w:lang w:eastAsia="en-GB"/>
                </w:rPr>
                <w:t>following</w:t>
              </w:r>
              <w:r w:rsidR="00872860" w:rsidRPr="00E30054">
                <w:rPr>
                  <w:rFonts w:ascii="Times New Roman" w:eastAsia="Times New Roman" w:hAnsi="Times New Roman" w:cs="Times New Roman"/>
                  <w:sz w:val="20"/>
                  <w:szCs w:val="20"/>
                  <w:lang w:eastAsia="en-GB"/>
                </w:rPr>
                <w:t xml:space="preserve"> </w:t>
              </w:r>
            </w:ins>
            <w:del w:id="643" w:author="Author">
              <w:r w:rsidRPr="00E30054" w:rsidDel="00872860">
                <w:rPr>
                  <w:rFonts w:ascii="Times New Roman" w:eastAsia="Times New Roman" w:hAnsi="Times New Roman" w:cs="Times New Roman"/>
                  <w:sz w:val="20"/>
                  <w:szCs w:val="20"/>
                  <w:lang w:eastAsia="en-GB"/>
                </w:rPr>
                <w:delText xml:space="preserve">last </w:delText>
              </w:r>
            </w:del>
            <w:r w:rsidRPr="00E30054">
              <w:rPr>
                <w:rFonts w:ascii="Times New Roman" w:eastAsia="Times New Roman" w:hAnsi="Times New Roman" w:cs="Times New Roman"/>
                <w:sz w:val="20"/>
                <w:szCs w:val="20"/>
                <w:lang w:eastAsia="en-GB"/>
              </w:rPr>
              <w:t>12 months</w:t>
            </w:r>
            <w:ins w:id="644" w:author="Author">
              <w:r w:rsidR="00872860">
                <w:rPr>
                  <w:rFonts w:ascii="Times New Roman" w:eastAsia="Times New Roman" w:hAnsi="Times New Roman" w:cs="Times New Roman"/>
                  <w:sz w:val="20"/>
                  <w:szCs w:val="20"/>
                  <w:lang w:eastAsia="en-GB"/>
                </w:rPr>
                <w:t xml:space="preserve"> </w:t>
              </w:r>
              <w:r w:rsidR="00872860" w:rsidRPr="00E30054">
                <w:rPr>
                  <w:rFonts w:ascii="Times New Roman" w:eastAsia="Times New Roman" w:hAnsi="Times New Roman" w:cs="Times New Roman"/>
                  <w:sz w:val="20"/>
                  <w:szCs w:val="20"/>
                  <w:lang w:eastAsia="en-GB"/>
                </w:rPr>
                <w:t>–Type of cover</w:t>
              </w:r>
            </w:ins>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Premiums earned, per type of cover,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w:t>
            </w:r>
            <w:del w:id="645" w:author="Author">
              <w:r w:rsidRPr="00E30054" w:rsidDel="00872860">
                <w:rPr>
                  <w:rFonts w:ascii="Times New Roman" w:eastAsia="Times New Roman" w:hAnsi="Times New Roman" w:cs="Times New Roman"/>
                  <w:sz w:val="20"/>
                  <w:szCs w:val="20"/>
                  <w:lang w:eastAsia="en-GB"/>
                </w:rPr>
                <w:delText xml:space="preserve">last </w:delText>
              </w:r>
            </w:del>
            <w:ins w:id="646" w:author="Author">
              <w:r w:rsidR="00872860">
                <w:rPr>
                  <w:rFonts w:ascii="Times New Roman" w:eastAsia="Times New Roman" w:hAnsi="Times New Roman" w:cs="Times New Roman"/>
                  <w:sz w:val="20"/>
                  <w:szCs w:val="20"/>
                  <w:lang w:eastAsia="en-GB"/>
                </w:rPr>
                <w:t>following</w:t>
              </w:r>
              <w:r w:rsidR="00872860" w:rsidRPr="00E30054">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12 months, in relation to insurance and reinsurance obligations in liability risks, for the following type of covers: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Professional malpractice liability insurance and proportional reinsurance obligations other than professional malpractice liability insurance and reinsurance for self-employed crafts persons or artisans;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Employers liability insurance and proportional reinsurance obligations;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Directors and officers liability insurance and proportional reinsurance obligations;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Liability insurance and reinsurance obligations included in lines of business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for self-employed crafts persons or artisans;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reinsurance.</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B74BC7"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this purpose premiums shall be gross, without deduction of premiums for reinsurance contracts</w:t>
            </w:r>
            <w:r w:rsidR="00B74BC7">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C0890/R2750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872860">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Earned premium </w:t>
            </w:r>
            <w:del w:id="647" w:author="Author">
              <w:r w:rsidRPr="00E30054" w:rsidDel="00872860">
                <w:rPr>
                  <w:rFonts w:ascii="Times New Roman" w:eastAsia="Times New Roman" w:hAnsi="Times New Roman" w:cs="Times New Roman"/>
                  <w:sz w:val="20"/>
                  <w:szCs w:val="20"/>
                  <w:lang w:eastAsia="en-GB"/>
                </w:rPr>
                <w:delText xml:space="preserve">last </w:delText>
              </w:r>
            </w:del>
            <w:ins w:id="648" w:author="Author">
              <w:r w:rsidR="00872860">
                <w:rPr>
                  <w:rFonts w:ascii="Times New Roman" w:eastAsia="Times New Roman" w:hAnsi="Times New Roman" w:cs="Times New Roman"/>
                  <w:sz w:val="20"/>
                  <w:szCs w:val="20"/>
                  <w:lang w:eastAsia="en-GB"/>
                </w:rPr>
                <w:t>following</w:t>
              </w:r>
              <w:r w:rsidR="00872860" w:rsidRPr="00E30054">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12 months – Total</w:t>
            </w:r>
          </w:p>
        </w:tc>
        <w:tc>
          <w:tcPr>
            <w:tcW w:w="4739" w:type="dxa"/>
          </w:tcPr>
          <w:p w:rsidR="00B74BC7" w:rsidRPr="00E30054" w:rsidRDefault="00B74BC7" w:rsidP="00872860">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covers of p</w:t>
            </w:r>
            <w:r w:rsidRPr="00E30054">
              <w:rPr>
                <w:rFonts w:ascii="Times New Roman" w:eastAsia="Times New Roman" w:hAnsi="Times New Roman" w:cs="Times New Roman"/>
                <w:sz w:val="20"/>
                <w:szCs w:val="20"/>
                <w:lang w:eastAsia="en-GB"/>
              </w:rPr>
              <w:t xml:space="preserve">remiums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w:t>
            </w:r>
            <w:del w:id="649" w:author="Author">
              <w:r w:rsidRPr="00E30054" w:rsidDel="00872860">
                <w:rPr>
                  <w:rFonts w:ascii="Times New Roman" w:eastAsia="Times New Roman" w:hAnsi="Times New Roman" w:cs="Times New Roman"/>
                  <w:sz w:val="20"/>
                  <w:szCs w:val="20"/>
                  <w:lang w:eastAsia="en-GB"/>
                </w:rPr>
                <w:delText xml:space="preserve">last </w:delText>
              </w:r>
            </w:del>
            <w:ins w:id="650" w:author="Author">
              <w:r w:rsidR="00872860">
                <w:rPr>
                  <w:rFonts w:ascii="Times New Roman" w:eastAsia="Times New Roman" w:hAnsi="Times New Roman" w:cs="Times New Roman"/>
                  <w:sz w:val="20"/>
                  <w:szCs w:val="20"/>
                  <w:lang w:eastAsia="en-GB"/>
                </w:rPr>
                <w:t>following</w:t>
              </w:r>
              <w:r w:rsidR="00872860" w:rsidRPr="00E30054">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12 months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B74BC7"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C0900/R2700-</w:t>
            </w:r>
            <w:r w:rsidR="00DA4989"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B74BC7">
              <w:rPr>
                <w:rFonts w:ascii="Times New Roman" w:eastAsia="Times New Roman" w:hAnsi="Times New Roman" w:cs="Times New Roman"/>
                <w:sz w:val="20"/>
                <w:szCs w:val="20"/>
                <w:lang w:eastAsia="en-GB"/>
              </w:rPr>
              <w:t>KA2-</w:t>
            </w:r>
            <w:r w:rsidRPr="00E30054">
              <w:rPr>
                <w:rFonts w:ascii="Times New Roman" w:eastAsia="Times New Roman" w:hAnsi="Times New Roman" w:cs="Times New Roman"/>
                <w:sz w:val="20"/>
                <w:szCs w:val="20"/>
                <w:lang w:eastAsia="en-GB"/>
              </w:rPr>
              <w:t>KE2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Largest liability limit provided</w:t>
            </w:r>
            <w:ins w:id="651" w:author="Author">
              <w:r w:rsidR="00872860">
                <w:rPr>
                  <w:rFonts w:ascii="Times New Roman" w:eastAsia="Times New Roman" w:hAnsi="Times New Roman" w:cs="Times New Roman"/>
                  <w:sz w:val="20"/>
                  <w:szCs w:val="20"/>
                  <w:lang w:eastAsia="en-GB"/>
                </w:rPr>
                <w:t xml:space="preserve"> </w:t>
              </w:r>
              <w:r w:rsidR="00872860" w:rsidRPr="00E30054">
                <w:rPr>
                  <w:rFonts w:ascii="Times New Roman" w:eastAsia="Times New Roman" w:hAnsi="Times New Roman" w:cs="Times New Roman"/>
                  <w:sz w:val="20"/>
                  <w:szCs w:val="20"/>
                  <w:lang w:eastAsia="en-GB"/>
                </w:rPr>
                <w:t xml:space="preserve"> –Type of cover</w:t>
              </w:r>
            </w:ins>
          </w:p>
        </w:tc>
        <w:tc>
          <w:tcPr>
            <w:tcW w:w="4739" w:type="dxa"/>
          </w:tcPr>
          <w:p w:rsidR="00B74BC7"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largest liability limit, per type of cover, provided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liability risks.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C0910/R2700</w:t>
            </w:r>
            <w:r w:rsidR="00B74BC7">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p w:rsidR="00DA4989" w:rsidRPr="00E30054" w:rsidRDefault="00DA4989" w:rsidP="00B74BC7">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KA3</w:t>
            </w:r>
            <w:r w:rsidR="00B74BC7">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KE3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claims</w:t>
            </w:r>
            <w:ins w:id="652" w:author="Author">
              <w:r w:rsidR="00872860">
                <w:rPr>
                  <w:rFonts w:ascii="Times New Roman" w:eastAsia="Times New Roman" w:hAnsi="Times New Roman" w:cs="Times New Roman"/>
                  <w:sz w:val="20"/>
                  <w:szCs w:val="20"/>
                  <w:lang w:eastAsia="en-GB"/>
                </w:rPr>
                <w:t xml:space="preserve"> </w:t>
              </w:r>
              <w:r w:rsidR="00872860" w:rsidRPr="00E30054">
                <w:rPr>
                  <w:rFonts w:ascii="Times New Roman" w:eastAsia="Times New Roman" w:hAnsi="Times New Roman" w:cs="Times New Roman"/>
                  <w:sz w:val="20"/>
                  <w:szCs w:val="20"/>
                  <w:lang w:eastAsia="en-GB"/>
                </w:rPr>
                <w:t xml:space="preserve"> –Type of cover</w:t>
              </w:r>
            </w:ins>
          </w:p>
        </w:tc>
        <w:tc>
          <w:tcPr>
            <w:tcW w:w="4739" w:type="dxa"/>
          </w:tcPr>
          <w:p w:rsidR="00B74BC7"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number of claims, per type of cover, which is equal to the lowest integer that exceeds the amount according to the provided formula.</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C0920/R2700</w:t>
            </w:r>
            <w:r w:rsidR="002151F7">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151F7">
              <w:rPr>
                <w:rFonts w:ascii="Times New Roman" w:eastAsia="Times New Roman" w:hAnsi="Times New Roman" w:cs="Times New Roman"/>
                <w:sz w:val="20"/>
                <w:szCs w:val="20"/>
                <w:lang w:eastAsia="en-GB"/>
              </w:rPr>
              <w:t>KA4-</w:t>
            </w:r>
            <w:r w:rsidRPr="00E30054">
              <w:rPr>
                <w:rFonts w:ascii="Times New Roman" w:eastAsia="Times New Roman" w:hAnsi="Times New Roman" w:cs="Times New Roman"/>
                <w:sz w:val="20"/>
                <w:szCs w:val="20"/>
                <w:lang w:eastAsia="en-GB"/>
              </w:rPr>
              <w:t>KE4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Liability before risk mitigation –Type of cover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for liability risks.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C0920/R2750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w:t>
            </w:r>
          </w:p>
        </w:tc>
        <w:tc>
          <w:tcPr>
            <w:tcW w:w="4739" w:type="dxa"/>
          </w:tcPr>
          <w:p w:rsidR="00DA4989" w:rsidRDefault="002151F7" w:rsidP="002151F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capital requirement before risk mitigation for liability risks</w:t>
            </w:r>
            <w:r>
              <w:rPr>
                <w:rFonts w:ascii="Times New Roman" w:eastAsia="Times New Roman" w:hAnsi="Times New Roman" w:cs="Times New Roman"/>
                <w:sz w:val="20"/>
                <w:szCs w:val="20"/>
                <w:lang w:eastAsia="en-GB"/>
              </w:rPr>
              <w:t>.</w:t>
            </w:r>
          </w:p>
          <w:p w:rsidR="002151F7" w:rsidRPr="00E30054" w:rsidRDefault="002151F7" w:rsidP="002151F7">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C0930/R2700</w:t>
            </w:r>
            <w:r w:rsidR="002151F7">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151F7">
              <w:rPr>
                <w:rFonts w:ascii="Times New Roman" w:eastAsia="Times New Roman" w:hAnsi="Times New Roman" w:cs="Times New Roman"/>
                <w:sz w:val="20"/>
                <w:szCs w:val="20"/>
                <w:lang w:eastAsia="en-GB"/>
              </w:rPr>
              <w:t>KA5-</w:t>
            </w:r>
            <w:r w:rsidRPr="00E30054">
              <w:rPr>
                <w:rFonts w:ascii="Times New Roman" w:eastAsia="Times New Roman" w:hAnsi="Times New Roman" w:cs="Times New Roman"/>
                <w:sz w:val="20"/>
                <w:szCs w:val="20"/>
                <w:lang w:eastAsia="en-GB"/>
              </w:rPr>
              <w:t>KE5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Type of cover</w:t>
            </w:r>
          </w:p>
        </w:tc>
        <w:tc>
          <w:tcPr>
            <w:tcW w:w="4739" w:type="dxa"/>
          </w:tcPr>
          <w:p w:rsidR="002151F7"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per type of cover,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Liability, excluding the estimated reinstatement premiums.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C0930/R2750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w:t>
            </w:r>
          </w:p>
        </w:tc>
        <w:tc>
          <w:tcPr>
            <w:tcW w:w="4739" w:type="dxa"/>
          </w:tcPr>
          <w:p w:rsidR="00DA4989" w:rsidRPr="00E30054" w:rsidRDefault="00AF67A5"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 xml:space="preserve">estimated risk </w:t>
            </w:r>
            <w:r w:rsidR="00882BEE">
              <w:rPr>
                <w:rFonts w:ascii="Times New Roman" w:eastAsia="Times New Roman" w:hAnsi="Times New Roman" w:cs="Times New Roman"/>
                <w:sz w:val="20"/>
                <w:szCs w:val="20"/>
                <w:lang w:eastAsia="en-GB"/>
              </w:rPr>
              <w:t>mitigation</w:t>
            </w:r>
            <w:r w:rsidR="00882BEE"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C0940/R2700-</w:t>
            </w:r>
            <w:r w:rsidR="00DA4989"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82BEE">
              <w:rPr>
                <w:rFonts w:ascii="Times New Roman" w:eastAsia="Times New Roman" w:hAnsi="Times New Roman" w:cs="Times New Roman"/>
                <w:sz w:val="20"/>
                <w:szCs w:val="20"/>
                <w:lang w:eastAsia="en-GB"/>
              </w:rPr>
              <w:t>KA6-</w:t>
            </w:r>
            <w:r w:rsidRPr="00E30054">
              <w:rPr>
                <w:rFonts w:ascii="Times New Roman" w:eastAsia="Times New Roman" w:hAnsi="Times New Roman" w:cs="Times New Roman"/>
                <w:sz w:val="20"/>
                <w:szCs w:val="20"/>
                <w:lang w:eastAsia="en-GB"/>
              </w:rPr>
              <w:t>KE6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Type of cover</w:t>
            </w:r>
          </w:p>
        </w:tc>
        <w:tc>
          <w:tcPr>
            <w:tcW w:w="4739" w:type="dxa"/>
          </w:tcPr>
          <w:p w:rsidR="00882BE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per type of cover,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Liability.</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C0940/R2750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w:t>
            </w:r>
          </w:p>
        </w:tc>
        <w:tc>
          <w:tcPr>
            <w:tcW w:w="4739" w:type="dxa"/>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estimated reinstatement premiums.</w:t>
            </w:r>
          </w:p>
        </w:tc>
      </w:tr>
      <w:tr w:rsidR="00DA4989" w:rsidTr="009F11BB">
        <w:tc>
          <w:tcPr>
            <w:tcW w:w="1951" w:type="dxa"/>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C0950/R2700-</w:t>
            </w:r>
            <w:r w:rsidR="00DA4989"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82BEE">
              <w:rPr>
                <w:rFonts w:ascii="Times New Roman" w:eastAsia="Times New Roman" w:hAnsi="Times New Roman" w:cs="Times New Roman"/>
                <w:sz w:val="20"/>
                <w:szCs w:val="20"/>
                <w:lang w:eastAsia="en-GB"/>
              </w:rPr>
              <w:t>KA7-</w:t>
            </w:r>
            <w:r w:rsidRPr="00E30054">
              <w:rPr>
                <w:rFonts w:ascii="Times New Roman" w:eastAsia="Times New Roman" w:hAnsi="Times New Roman" w:cs="Times New Roman"/>
                <w:sz w:val="20"/>
                <w:szCs w:val="20"/>
                <w:lang w:eastAsia="en-GB"/>
              </w:rPr>
              <w:t>KE7</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Type of cover</w:t>
            </w:r>
          </w:p>
        </w:tc>
        <w:tc>
          <w:tcPr>
            <w:tcW w:w="4739" w:type="dxa"/>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w:t>
            </w:r>
            <w:r w:rsidR="00DA4989" w:rsidRPr="00E30054">
              <w:rPr>
                <w:rFonts w:ascii="Times New Roman" w:eastAsia="Times New Roman" w:hAnsi="Times New Roman" w:cs="Times New Roman"/>
                <w:sz w:val="20"/>
                <w:szCs w:val="20"/>
                <w:lang w:eastAsia="en-GB"/>
              </w:rPr>
              <w:t xml:space="preserve">apital requirement, per type of cover, after the deduction of the risk mitigating effect of the </w:t>
            </w:r>
            <w:r w:rsidR="00DB72E9">
              <w:rPr>
                <w:rFonts w:ascii="Times New Roman" w:eastAsia="Times New Roman" w:hAnsi="Times New Roman" w:cs="Times New Roman"/>
                <w:sz w:val="20"/>
                <w:szCs w:val="20"/>
                <w:lang w:eastAsia="en-GB"/>
              </w:rPr>
              <w:t>group</w:t>
            </w:r>
            <w:r w:rsidR="00DA4989" w:rsidRPr="00E30054">
              <w:rPr>
                <w:rFonts w:ascii="Times New Roman" w:eastAsia="Times New Roman" w:hAnsi="Times New Roman" w:cs="Times New Roman"/>
                <w:sz w:val="20"/>
                <w:szCs w:val="20"/>
                <w:lang w:eastAsia="en-GB"/>
              </w:rPr>
              <w:t>’s specific retrocession contracts and special purpose vehicles, relating to risks arising from Liability.</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C0950/R2750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KF7</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w:t>
            </w:r>
          </w:p>
        </w:tc>
        <w:tc>
          <w:tcPr>
            <w:tcW w:w="4739" w:type="dxa"/>
          </w:tcPr>
          <w:p w:rsidR="00882BEE"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capital requirement, per type of cover,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Liability</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KA8</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types of cover,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KB8</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Diversification between type of cover</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covers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KC8</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 after diversification</w:t>
            </w:r>
          </w:p>
        </w:tc>
        <w:tc>
          <w:tcPr>
            <w:tcW w:w="4739"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the types of covers, for liability risks.</w:t>
            </w:r>
          </w:p>
          <w:p w:rsidR="00882BEE" w:rsidRPr="00E30054" w:rsidRDefault="00882BEE"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C0970/R2800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KA9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estimated total risk mitigation, before diversification between types</w:t>
            </w:r>
            <w:r w:rsidR="009F11BB">
              <w:rPr>
                <w:rFonts w:ascii="Times New Roman" w:eastAsia="Times New Roman" w:hAnsi="Times New Roman" w:cs="Times New Roman"/>
                <w:sz w:val="20"/>
                <w:szCs w:val="20"/>
                <w:lang w:eastAsia="en-GB"/>
              </w:rPr>
              <w:t xml:space="preserve"> of cover, for liability risks.</w:t>
            </w:r>
          </w:p>
        </w:tc>
      </w:tr>
      <w:tr w:rsidR="00DA4989" w:rsidTr="009F11BB">
        <w:tc>
          <w:tcPr>
            <w:tcW w:w="1951" w:type="dxa"/>
          </w:tcPr>
          <w:p w:rsidR="00DA4989" w:rsidRPr="00E30054" w:rsidDel="00872860" w:rsidRDefault="00DA4989" w:rsidP="00744B25">
            <w:pPr>
              <w:rPr>
                <w:del w:id="653" w:author="Author"/>
                <w:rFonts w:ascii="Times New Roman" w:eastAsia="Times New Roman" w:hAnsi="Times New Roman" w:cs="Times New Roman"/>
                <w:sz w:val="20"/>
                <w:szCs w:val="20"/>
                <w:lang w:eastAsia="en-GB"/>
              </w:rPr>
            </w:pPr>
            <w:del w:id="654" w:author="Author">
              <w:r w:rsidRPr="00E30054" w:rsidDel="00872860">
                <w:rPr>
                  <w:rFonts w:ascii="Times New Roman" w:eastAsia="Times New Roman" w:hAnsi="Times New Roman" w:cs="Times New Roman"/>
                  <w:sz w:val="20"/>
                  <w:szCs w:val="20"/>
                  <w:lang w:eastAsia="en-GB"/>
                </w:rPr>
                <w:delText>C0970/R2810</w:delText>
              </w:r>
            </w:del>
          </w:p>
          <w:p w:rsidR="00DA4989" w:rsidRPr="00E30054" w:rsidRDefault="00DA4989" w:rsidP="00744B25">
            <w:pPr>
              <w:rPr>
                <w:rFonts w:ascii="Times New Roman" w:eastAsia="Times New Roman" w:hAnsi="Times New Roman" w:cs="Times New Roman"/>
                <w:sz w:val="20"/>
                <w:szCs w:val="20"/>
                <w:lang w:eastAsia="en-GB"/>
              </w:rPr>
            </w:pPr>
            <w:del w:id="655" w:author="Author">
              <w:r w:rsidRPr="00F70FD8" w:rsidDel="00872860">
                <w:rPr>
                  <w:rFonts w:ascii="Times New Roman" w:eastAsia="Times New Roman" w:hAnsi="Times New Roman" w:cs="Times New Roman"/>
                  <w:sz w:val="20"/>
                  <w:szCs w:val="20"/>
                  <w:lang w:eastAsia="en-GB"/>
                </w:rPr>
                <w:delText>(</w:delText>
              </w:r>
              <w:r w:rsidRPr="00E30054" w:rsidDel="00872860">
                <w:rPr>
                  <w:rFonts w:ascii="Times New Roman" w:eastAsia="Times New Roman" w:hAnsi="Times New Roman" w:cs="Times New Roman"/>
                  <w:sz w:val="20"/>
                  <w:szCs w:val="20"/>
                  <w:lang w:eastAsia="en-GB"/>
                </w:rPr>
                <w:delText>KB9</w:delText>
              </w:r>
              <w:r w:rsidRPr="00F70FD8" w:rsidDel="00872860">
                <w:rPr>
                  <w:rFonts w:ascii="Times New Roman" w:eastAsia="Times New Roman" w:hAnsi="Times New Roman" w:cs="Times New Roman"/>
                  <w:sz w:val="20"/>
                  <w:szCs w:val="20"/>
                  <w:lang w:eastAsia="en-GB"/>
                </w:rPr>
                <w:delText>)</w:delText>
              </w:r>
            </w:del>
          </w:p>
        </w:tc>
        <w:tc>
          <w:tcPr>
            <w:tcW w:w="2552" w:type="dxa"/>
          </w:tcPr>
          <w:p w:rsidR="00DA4989" w:rsidRPr="00E30054" w:rsidRDefault="00DA4989" w:rsidP="00744B25">
            <w:pPr>
              <w:rPr>
                <w:rFonts w:ascii="Times New Roman" w:eastAsia="Times New Roman" w:hAnsi="Times New Roman" w:cs="Times New Roman"/>
                <w:sz w:val="20"/>
                <w:szCs w:val="20"/>
                <w:lang w:eastAsia="en-GB"/>
              </w:rPr>
            </w:pPr>
            <w:del w:id="656" w:author="Author">
              <w:r w:rsidRPr="00E30054" w:rsidDel="00872860">
                <w:rPr>
                  <w:rFonts w:ascii="Times New Roman" w:eastAsia="Times New Roman" w:hAnsi="Times New Roman" w:cs="Times New Roman"/>
                  <w:sz w:val="20"/>
                  <w:szCs w:val="20"/>
                  <w:lang w:eastAsia="en-GB"/>
                </w:rPr>
                <w:delText>Estimated Total Risk Mitigation – Diversification between type of cover</w:delText>
              </w:r>
            </w:del>
          </w:p>
        </w:tc>
        <w:tc>
          <w:tcPr>
            <w:tcW w:w="4739" w:type="dxa"/>
          </w:tcPr>
          <w:p w:rsidR="00DA4989" w:rsidRPr="00E30054" w:rsidRDefault="00DA4989" w:rsidP="00744B25">
            <w:pPr>
              <w:rPr>
                <w:rFonts w:ascii="Times New Roman" w:eastAsia="Times New Roman" w:hAnsi="Times New Roman" w:cs="Times New Roman"/>
                <w:sz w:val="20"/>
                <w:szCs w:val="20"/>
                <w:lang w:eastAsia="en-GB"/>
              </w:rPr>
            </w:pPr>
            <w:del w:id="657" w:author="Author">
              <w:r w:rsidRPr="00E30054" w:rsidDel="00872860">
                <w:rPr>
                  <w:rFonts w:ascii="Times New Roman" w:eastAsia="Times New Roman" w:hAnsi="Times New Roman" w:cs="Times New Roman"/>
                  <w:sz w:val="20"/>
                  <w:szCs w:val="20"/>
                  <w:lang w:eastAsia="en-GB"/>
                </w:rPr>
                <w:delText>Diversification effect arising from the aggregation of the estimated total risk mitigation relating to different type</w:delText>
              </w:r>
              <w:r w:rsidR="009F11BB" w:rsidDel="00872860">
                <w:rPr>
                  <w:rFonts w:ascii="Times New Roman" w:eastAsia="Times New Roman" w:hAnsi="Times New Roman" w:cs="Times New Roman"/>
                  <w:sz w:val="20"/>
                  <w:szCs w:val="20"/>
                  <w:lang w:eastAsia="en-GB"/>
                </w:rPr>
                <w:delText xml:space="preserve"> of covers for liability risks.</w:delText>
              </w:r>
            </w:del>
          </w:p>
        </w:tc>
      </w:tr>
      <w:tr w:rsidR="00DA4989" w:rsidTr="009F11BB">
        <w:tc>
          <w:tcPr>
            <w:tcW w:w="1951" w:type="dxa"/>
          </w:tcPr>
          <w:p w:rsidR="00DA4989" w:rsidRPr="00E30054" w:rsidDel="00872860" w:rsidRDefault="00DA4989" w:rsidP="00744B25">
            <w:pPr>
              <w:rPr>
                <w:del w:id="658" w:author="Author"/>
                <w:rFonts w:ascii="Times New Roman" w:eastAsia="Times New Roman" w:hAnsi="Times New Roman" w:cs="Times New Roman"/>
                <w:sz w:val="20"/>
                <w:szCs w:val="20"/>
                <w:lang w:eastAsia="en-GB"/>
              </w:rPr>
            </w:pPr>
            <w:del w:id="659" w:author="Author">
              <w:r w:rsidRPr="00E30054" w:rsidDel="00872860">
                <w:rPr>
                  <w:rFonts w:ascii="Times New Roman" w:eastAsia="Times New Roman" w:hAnsi="Times New Roman" w:cs="Times New Roman"/>
                  <w:sz w:val="20"/>
                  <w:szCs w:val="20"/>
                  <w:lang w:eastAsia="en-GB"/>
                </w:rPr>
                <w:delText>C0970/R2820</w:delText>
              </w:r>
            </w:del>
          </w:p>
          <w:p w:rsidR="00DA4989" w:rsidRPr="00E30054" w:rsidRDefault="00DA4989" w:rsidP="00744B25">
            <w:pPr>
              <w:rPr>
                <w:rFonts w:ascii="Times New Roman" w:eastAsia="Times New Roman" w:hAnsi="Times New Roman" w:cs="Times New Roman"/>
                <w:sz w:val="20"/>
                <w:szCs w:val="20"/>
                <w:lang w:eastAsia="en-GB"/>
              </w:rPr>
            </w:pPr>
            <w:del w:id="660" w:author="Author">
              <w:r w:rsidRPr="00F70FD8" w:rsidDel="00872860">
                <w:rPr>
                  <w:rFonts w:ascii="Times New Roman" w:eastAsia="Times New Roman" w:hAnsi="Times New Roman" w:cs="Times New Roman"/>
                  <w:sz w:val="20"/>
                  <w:szCs w:val="20"/>
                  <w:lang w:eastAsia="en-GB"/>
                </w:rPr>
                <w:delText>(</w:delText>
              </w:r>
              <w:r w:rsidRPr="00E30054" w:rsidDel="00872860">
                <w:rPr>
                  <w:rFonts w:ascii="Times New Roman" w:eastAsia="Times New Roman" w:hAnsi="Times New Roman" w:cs="Times New Roman"/>
                  <w:sz w:val="20"/>
                  <w:szCs w:val="20"/>
                  <w:lang w:eastAsia="en-GB"/>
                </w:rPr>
                <w:delText>KC9</w:delText>
              </w:r>
              <w:r w:rsidRPr="00F70FD8" w:rsidDel="00872860">
                <w:rPr>
                  <w:rFonts w:ascii="Times New Roman" w:eastAsia="Times New Roman" w:hAnsi="Times New Roman" w:cs="Times New Roman"/>
                  <w:sz w:val="20"/>
                  <w:szCs w:val="20"/>
                  <w:lang w:eastAsia="en-GB"/>
                </w:rPr>
                <w:delText>)</w:delText>
              </w:r>
            </w:del>
          </w:p>
        </w:tc>
        <w:tc>
          <w:tcPr>
            <w:tcW w:w="2552" w:type="dxa"/>
          </w:tcPr>
          <w:p w:rsidR="00DA4989" w:rsidRPr="00E30054" w:rsidRDefault="00DA4989" w:rsidP="00744B25">
            <w:pPr>
              <w:rPr>
                <w:rFonts w:ascii="Times New Roman" w:eastAsia="Times New Roman" w:hAnsi="Times New Roman" w:cs="Times New Roman"/>
                <w:sz w:val="20"/>
                <w:szCs w:val="20"/>
                <w:lang w:eastAsia="en-GB"/>
              </w:rPr>
            </w:pPr>
            <w:del w:id="661" w:author="Author">
              <w:r w:rsidRPr="00E30054" w:rsidDel="00872860">
                <w:rPr>
                  <w:rFonts w:ascii="Times New Roman" w:eastAsia="Times New Roman" w:hAnsi="Times New Roman" w:cs="Times New Roman"/>
                  <w:sz w:val="20"/>
                  <w:szCs w:val="20"/>
                  <w:lang w:eastAsia="en-GB"/>
                </w:rPr>
                <w:delText>Estimated Total Risk Mitigation – Total after diversification</w:delText>
              </w:r>
            </w:del>
          </w:p>
        </w:tc>
        <w:tc>
          <w:tcPr>
            <w:tcW w:w="4739" w:type="dxa"/>
          </w:tcPr>
          <w:p w:rsidR="00DA4989" w:rsidRPr="00E30054" w:rsidRDefault="00DA4989" w:rsidP="00744B25">
            <w:pPr>
              <w:rPr>
                <w:rFonts w:ascii="Times New Roman" w:eastAsia="Times New Roman" w:hAnsi="Times New Roman" w:cs="Times New Roman"/>
                <w:sz w:val="20"/>
                <w:szCs w:val="20"/>
                <w:lang w:eastAsia="en-GB"/>
              </w:rPr>
            </w:pPr>
            <w:del w:id="662" w:author="Author">
              <w:r w:rsidRPr="00E30054" w:rsidDel="00872860">
                <w:rPr>
                  <w:rFonts w:ascii="Times New Roman" w:eastAsia="Times New Roman" w:hAnsi="Times New Roman" w:cs="Times New Roman"/>
                  <w:sz w:val="20"/>
                  <w:szCs w:val="20"/>
                  <w:lang w:eastAsia="en-GB"/>
                </w:rPr>
                <w:delText xml:space="preserve">This is the estimated total risk mitigation, after diversification between the types </w:delText>
              </w:r>
              <w:r w:rsidR="009F11BB" w:rsidDel="00872860">
                <w:rPr>
                  <w:rFonts w:ascii="Times New Roman" w:eastAsia="Times New Roman" w:hAnsi="Times New Roman" w:cs="Times New Roman"/>
                  <w:sz w:val="20"/>
                  <w:szCs w:val="20"/>
                  <w:lang w:eastAsia="en-GB"/>
                </w:rPr>
                <w:delText>of covers, for liability risks.</w:delText>
              </w:r>
            </w:del>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KA10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types of cover, for liability risks.</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KB10</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Diversification between type of cover</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covers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KC10</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 after diversification</w:t>
            </w:r>
          </w:p>
        </w:tc>
        <w:tc>
          <w:tcPr>
            <w:tcW w:w="4739" w:type="dxa"/>
            <w:tcBorders>
              <w:bottom w:val="single" w:sz="4" w:space="0" w:color="auto"/>
            </w:tcBorders>
          </w:tcPr>
          <w:p w:rsidR="00882BE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the types of covers, for liability risks.</w:t>
            </w:r>
          </w:p>
        </w:tc>
      </w:tr>
      <w:tr w:rsidR="00DA4989" w:rsidTr="00311A43">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 xml:space="preserve">Man-made catastrophe risk – Credit &amp; </w:t>
            </w:r>
            <w:proofErr w:type="spellStart"/>
            <w:r w:rsidRPr="00E30054">
              <w:rPr>
                <w:rFonts w:ascii="Times New Roman" w:eastAsia="Times New Roman" w:hAnsi="Times New Roman" w:cs="Times New Roman"/>
                <w:b/>
                <w:bCs/>
                <w:sz w:val="20"/>
                <w:szCs w:val="20"/>
                <w:lang w:eastAsia="en-GB"/>
              </w:rPr>
              <w:t>Suretyship</w:t>
            </w:r>
            <w:proofErr w:type="spellEnd"/>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C0990/R2900</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R2910</w:t>
            </w:r>
          </w:p>
          <w:p w:rsidR="00DA4989" w:rsidRPr="00E30054" w:rsidRDefault="00DA4989" w:rsidP="00311A4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(individual or group) – Largest exposure</w:t>
            </w:r>
          </w:p>
        </w:tc>
        <w:tc>
          <w:tcPr>
            <w:tcW w:w="4739" w:type="dxa"/>
            <w:tcBorders>
              <w:top w:val="single" w:sz="4" w:space="0" w:color="auto"/>
            </w:tcBorders>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Two largest gross credit insurance exposures of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based on a comparison of the net loss-given-default of the credit insurance exposures, being the loss-given-default after deduction of the amounts recoverable from reinsurance contracts and special purpose vehicles. </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C0990/R2920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(individual or group) – Total</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Total of the two largest gross credit insurance exposures of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based on a comparison of the net loss-given-default of the credit insurance exposures, being the loss-given-default after deduction of the amounts recoverable from reinsurance contracts and special purpose vehicles. </w:t>
            </w:r>
          </w:p>
        </w:tc>
      </w:tr>
      <w:tr w:rsidR="00DA4989" w:rsidTr="009F11BB">
        <w:tc>
          <w:tcPr>
            <w:tcW w:w="1951" w:type="dxa"/>
          </w:tcPr>
          <w:p w:rsidR="00DA4989" w:rsidRPr="00E30054" w:rsidRDefault="00311A4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C1000/R2900-</w:t>
            </w:r>
            <w:r w:rsidR="00DA4989" w:rsidRPr="00E30054">
              <w:rPr>
                <w:rFonts w:ascii="Times New Roman" w:eastAsia="Times New Roman" w:hAnsi="Times New Roman" w:cs="Times New Roman"/>
                <w:sz w:val="20"/>
                <w:szCs w:val="20"/>
                <w:lang w:eastAsia="en-GB"/>
              </w:rPr>
              <w:t>R2910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311A43">
              <w:rPr>
                <w:rFonts w:ascii="Times New Roman" w:eastAsia="Times New Roman" w:hAnsi="Times New Roman" w:cs="Times New Roman"/>
                <w:sz w:val="20"/>
                <w:szCs w:val="20"/>
                <w:lang w:eastAsia="en-GB"/>
              </w:rPr>
              <w:t>LA2-</w:t>
            </w:r>
            <w:r w:rsidRPr="00E30054">
              <w:rPr>
                <w:rFonts w:ascii="Times New Roman" w:eastAsia="Times New Roman" w:hAnsi="Times New Roman" w:cs="Times New Roman"/>
                <w:sz w:val="20"/>
                <w:szCs w:val="20"/>
                <w:lang w:eastAsia="en-GB"/>
              </w:rPr>
              <w:t>LB2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872860">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Proportion of damage</w:t>
            </w:r>
            <w:del w:id="663" w:author="Author">
              <w:r w:rsidRPr="00E30054" w:rsidDel="00872860">
                <w:rPr>
                  <w:rFonts w:ascii="Times New Roman" w:eastAsia="Times New Roman" w:hAnsi="Times New Roman" w:cs="Times New Roman"/>
                  <w:sz w:val="20"/>
                  <w:szCs w:val="20"/>
                  <w:lang w:eastAsia="en-GB"/>
                </w:rPr>
                <w:delText>d</w:delText>
              </w:r>
            </w:del>
            <w:r w:rsidRPr="00E30054">
              <w:rPr>
                <w:rFonts w:ascii="Times New Roman" w:eastAsia="Times New Roman" w:hAnsi="Times New Roman" w:cs="Times New Roman"/>
                <w:sz w:val="20"/>
                <w:szCs w:val="20"/>
                <w:lang w:eastAsia="en-GB"/>
              </w:rPr>
              <w:t xml:space="preserve"> caused by scenario – Largest exposure </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Percentage representing the loss given default of the gross credit exposure without deduction of the amounts recoverable from reinsurance contracts and special purpose vehicles, for each of the two largest gross credit insurance exposures of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C1000/R2920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872860">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Proportion of damage</w:t>
            </w:r>
            <w:del w:id="664" w:author="Author">
              <w:r w:rsidRPr="00E30054" w:rsidDel="00872860">
                <w:rPr>
                  <w:rFonts w:ascii="Times New Roman" w:eastAsia="Times New Roman" w:hAnsi="Times New Roman" w:cs="Times New Roman"/>
                  <w:sz w:val="20"/>
                  <w:szCs w:val="20"/>
                  <w:lang w:eastAsia="en-GB"/>
                </w:rPr>
                <w:delText>d</w:delText>
              </w:r>
            </w:del>
            <w:r w:rsidRPr="00E30054">
              <w:rPr>
                <w:rFonts w:ascii="Times New Roman" w:eastAsia="Times New Roman" w:hAnsi="Times New Roman" w:cs="Times New Roman"/>
                <w:sz w:val="20"/>
                <w:szCs w:val="20"/>
                <w:lang w:eastAsia="en-GB"/>
              </w:rPr>
              <w:t xml:space="preserve"> caused by scenario – Total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Average loss given default of the two largest gross credit exposures without deduction of the amounts recoverable from reinsurance contracts and special purpose vehicles. </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C1010/R2900</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R2910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311A43">
              <w:rPr>
                <w:rFonts w:ascii="Times New Roman" w:eastAsia="Times New Roman" w:hAnsi="Times New Roman" w:cs="Times New Roman"/>
                <w:sz w:val="20"/>
                <w:szCs w:val="20"/>
                <w:lang w:eastAsia="en-GB"/>
              </w:rPr>
              <w:t>LA3-</w:t>
            </w:r>
            <w:r w:rsidRPr="00E30054">
              <w:rPr>
                <w:rFonts w:ascii="Times New Roman" w:eastAsia="Times New Roman" w:hAnsi="Times New Roman" w:cs="Times New Roman"/>
                <w:sz w:val="20"/>
                <w:szCs w:val="20"/>
                <w:lang w:eastAsia="en-GB"/>
              </w:rPr>
              <w:t>LB3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Large Credit Default –Largest exposure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capital requirement before risk mitigation, per largest exposure,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C1010/R2920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Large Credit Default – Total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311A4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C1020/R2900-</w:t>
            </w:r>
            <w:r w:rsidR="00DA4989" w:rsidRPr="00E30054">
              <w:rPr>
                <w:rFonts w:ascii="Times New Roman" w:eastAsia="Times New Roman" w:hAnsi="Times New Roman" w:cs="Times New Roman"/>
                <w:sz w:val="20"/>
                <w:szCs w:val="20"/>
                <w:lang w:eastAsia="en-GB"/>
              </w:rPr>
              <w:t>R2910</w:t>
            </w:r>
          </w:p>
          <w:p w:rsidR="00DA4989" w:rsidRPr="00E30054" w:rsidRDefault="00DA4989" w:rsidP="00311A4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LA4</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Largest exposure </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per largest exposure,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excluding the estimated reinstatement premiums.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C1020/R2920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Total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for the two largest exposures,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excluding the es</w:t>
            </w:r>
            <w:r w:rsidR="009F11BB">
              <w:rPr>
                <w:rFonts w:ascii="Times New Roman" w:eastAsia="Times New Roman" w:hAnsi="Times New Roman" w:cs="Times New Roman"/>
                <w:sz w:val="20"/>
                <w:szCs w:val="20"/>
                <w:lang w:eastAsia="en-GB"/>
              </w:rPr>
              <w:t>timated reinstatement premiums.</w:t>
            </w:r>
          </w:p>
        </w:tc>
      </w:tr>
      <w:tr w:rsidR="00DA4989" w:rsidTr="009F11BB">
        <w:tc>
          <w:tcPr>
            <w:tcW w:w="1951" w:type="dxa"/>
          </w:tcPr>
          <w:p w:rsidR="00DA4989" w:rsidRPr="00E30054" w:rsidRDefault="00311A4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C1030/R2900-</w:t>
            </w:r>
            <w:r w:rsidR="00DA4989" w:rsidRPr="00E30054">
              <w:rPr>
                <w:rFonts w:ascii="Times New Roman" w:eastAsia="Times New Roman" w:hAnsi="Times New Roman" w:cs="Times New Roman"/>
                <w:sz w:val="20"/>
                <w:szCs w:val="20"/>
                <w:lang w:eastAsia="en-GB"/>
              </w:rPr>
              <w:t>R2910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311A43">
              <w:rPr>
                <w:rFonts w:ascii="Times New Roman" w:eastAsia="Times New Roman" w:hAnsi="Times New Roman" w:cs="Times New Roman"/>
                <w:sz w:val="20"/>
                <w:szCs w:val="20"/>
                <w:lang w:eastAsia="en-GB"/>
              </w:rPr>
              <w:t>LA5-</w:t>
            </w:r>
            <w:r w:rsidRPr="00E30054">
              <w:rPr>
                <w:rFonts w:ascii="Times New Roman" w:eastAsia="Times New Roman" w:hAnsi="Times New Roman" w:cs="Times New Roman"/>
                <w:sz w:val="20"/>
                <w:szCs w:val="20"/>
                <w:lang w:eastAsia="en-GB"/>
              </w:rPr>
              <w:t>LB5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Largest exposure </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per largest exposure,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C1030/R2920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Total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for the two largest exposures,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311A4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C1040/R2900-</w:t>
            </w:r>
            <w:r w:rsidR="00DA4989" w:rsidRPr="00E30054">
              <w:rPr>
                <w:rFonts w:ascii="Times New Roman" w:eastAsia="Times New Roman" w:hAnsi="Times New Roman" w:cs="Times New Roman"/>
                <w:sz w:val="20"/>
                <w:szCs w:val="20"/>
                <w:lang w:eastAsia="en-GB"/>
              </w:rPr>
              <w:t>R2910</w:t>
            </w:r>
          </w:p>
          <w:p w:rsidR="00DA4989" w:rsidRPr="00E30054" w:rsidRDefault="00DA4989" w:rsidP="00311A4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LA6</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Large Credit Default – </w:t>
            </w:r>
            <w:ins w:id="665" w:author="Author">
              <w:r w:rsidR="00872860" w:rsidRPr="00E30054">
                <w:rPr>
                  <w:rFonts w:ascii="Times New Roman" w:eastAsia="Times New Roman" w:hAnsi="Times New Roman" w:cs="Times New Roman"/>
                  <w:sz w:val="20"/>
                  <w:szCs w:val="20"/>
                  <w:lang w:eastAsia="en-GB"/>
                </w:rPr>
                <w:t>Largest exposure</w:t>
              </w:r>
            </w:ins>
            <w:del w:id="666" w:author="Author">
              <w:r w:rsidRPr="00E30054" w:rsidDel="00872860">
                <w:rPr>
                  <w:rFonts w:ascii="Times New Roman" w:eastAsia="Times New Roman" w:hAnsi="Times New Roman" w:cs="Times New Roman"/>
                  <w:sz w:val="20"/>
                  <w:szCs w:val="20"/>
                  <w:lang w:eastAsia="en-GB"/>
                </w:rPr>
                <w:delText xml:space="preserve">Type of cover </w:delText>
              </w:r>
            </w:del>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Net capital requirement, per largest exposure,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the Large Credit Default s</w:t>
            </w:r>
            <w:r w:rsidR="009F11BB">
              <w:rPr>
                <w:rFonts w:ascii="Times New Roman" w:eastAsia="Times New Roman" w:hAnsi="Times New Roman" w:cs="Times New Roman"/>
                <w:sz w:val="20"/>
                <w:szCs w:val="20"/>
                <w:lang w:eastAsia="en-GB"/>
              </w:rPr>
              <w:t xml:space="preserve">cenario of Credit &amp; </w:t>
            </w:r>
            <w:proofErr w:type="spellStart"/>
            <w:r w:rsidR="009F11BB">
              <w:rPr>
                <w:rFonts w:ascii="Times New Roman" w:eastAsia="Times New Roman" w:hAnsi="Times New Roman" w:cs="Times New Roman"/>
                <w:sz w:val="20"/>
                <w:szCs w:val="20"/>
                <w:lang w:eastAsia="en-GB"/>
              </w:rPr>
              <w:t>Suretyship</w:t>
            </w:r>
            <w:proofErr w:type="spellEnd"/>
            <w:r w:rsidR="009F11BB">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C1040/R2920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Large Credit Default  – Total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the Large Credit Default scenario of Credit &amp;</w:t>
            </w:r>
            <w:r w:rsidR="009F11BB">
              <w:rPr>
                <w:rFonts w:ascii="Times New Roman" w:eastAsia="Times New Roman" w:hAnsi="Times New Roman" w:cs="Times New Roman"/>
                <w:sz w:val="20"/>
                <w:szCs w:val="20"/>
                <w:lang w:eastAsia="en-GB"/>
              </w:rPr>
              <w:t xml:space="preserve"> </w:t>
            </w:r>
            <w:proofErr w:type="spellStart"/>
            <w:r w:rsidR="009F11BB">
              <w:rPr>
                <w:rFonts w:ascii="Times New Roman" w:eastAsia="Times New Roman" w:hAnsi="Times New Roman" w:cs="Times New Roman"/>
                <w:sz w:val="20"/>
                <w:szCs w:val="20"/>
                <w:lang w:eastAsia="en-GB"/>
              </w:rPr>
              <w:t>Suretyship</w:t>
            </w:r>
            <w:proofErr w:type="spellEnd"/>
            <w:r w:rsidR="009F11BB">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C1050/R3000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LA7</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872860">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Earned premium </w:t>
            </w:r>
            <w:del w:id="667" w:author="Author">
              <w:r w:rsidRPr="00E30054" w:rsidDel="00872860">
                <w:rPr>
                  <w:rFonts w:ascii="Times New Roman" w:eastAsia="Times New Roman" w:hAnsi="Times New Roman" w:cs="Times New Roman"/>
                  <w:sz w:val="20"/>
                  <w:szCs w:val="20"/>
                  <w:lang w:eastAsia="en-GB"/>
                </w:rPr>
                <w:delText xml:space="preserve">last </w:delText>
              </w:r>
            </w:del>
            <w:ins w:id="668" w:author="Author">
              <w:r w:rsidR="00872860">
                <w:rPr>
                  <w:rFonts w:ascii="Times New Roman" w:eastAsia="Times New Roman" w:hAnsi="Times New Roman" w:cs="Times New Roman"/>
                  <w:sz w:val="20"/>
                  <w:szCs w:val="20"/>
                  <w:lang w:eastAsia="en-GB"/>
                </w:rPr>
                <w:t>following</w:t>
              </w:r>
              <w:r w:rsidR="00872860" w:rsidRPr="00E30054">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12 months</w:t>
            </w:r>
          </w:p>
        </w:tc>
        <w:tc>
          <w:tcPr>
            <w:tcW w:w="4739" w:type="dxa"/>
          </w:tcPr>
          <w:p w:rsidR="00311A43" w:rsidRPr="00E30054" w:rsidRDefault="00DA4989" w:rsidP="00872860">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Gross premiums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w:t>
            </w:r>
            <w:del w:id="669" w:author="Author">
              <w:r w:rsidRPr="00E30054" w:rsidDel="00872860">
                <w:rPr>
                  <w:rFonts w:ascii="Times New Roman" w:eastAsia="Times New Roman" w:hAnsi="Times New Roman" w:cs="Times New Roman"/>
                  <w:sz w:val="20"/>
                  <w:szCs w:val="20"/>
                  <w:lang w:eastAsia="en-GB"/>
                </w:rPr>
                <w:delText xml:space="preserve">last </w:delText>
              </w:r>
            </w:del>
            <w:ins w:id="670" w:author="Author">
              <w:r w:rsidR="00872860">
                <w:rPr>
                  <w:rFonts w:ascii="Times New Roman" w:eastAsia="Times New Roman" w:hAnsi="Times New Roman" w:cs="Times New Roman"/>
                  <w:sz w:val="20"/>
                  <w:szCs w:val="20"/>
                  <w:lang w:eastAsia="en-GB"/>
                </w:rPr>
                <w:t>following</w:t>
              </w:r>
              <w:r w:rsidR="00872860" w:rsidRPr="00E30054">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 xml:space="preserve">12 months, in lines of business Credit and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insurance</w:t>
            </w:r>
            <w:ins w:id="671" w:author="Author">
              <w:r w:rsidR="00872860" w:rsidRPr="00E30054">
                <w:rPr>
                  <w:rFonts w:ascii="Times New Roman" w:eastAsia="Times New Roman" w:hAnsi="Times New Roman" w:cs="Times New Roman"/>
                  <w:sz w:val="20"/>
                  <w:szCs w:val="20"/>
                  <w:lang w:eastAsia="en-GB"/>
                </w:rPr>
                <w:t xml:space="preserve"> including proportional reinsurance obligations</w:t>
              </w:r>
            </w:ins>
            <w:r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C1060/R3000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LA8</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Recession Risk</w:t>
            </w:r>
          </w:p>
        </w:tc>
        <w:tc>
          <w:tcPr>
            <w:tcW w:w="4739"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for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C1070/R3000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retrocession contracts and special purpose vehicles relating to risks arising from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excluding the estimated reinstatement premiums.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C1080/R3000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risks arising from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C1090/R3000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Recession Risk</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the Recession s</w:t>
            </w:r>
            <w:r w:rsidR="009F11BB">
              <w:rPr>
                <w:rFonts w:ascii="Times New Roman" w:eastAsia="Times New Roman" w:hAnsi="Times New Roman" w:cs="Times New Roman"/>
                <w:sz w:val="20"/>
                <w:szCs w:val="20"/>
                <w:lang w:eastAsia="en-GB"/>
              </w:rPr>
              <w:t xml:space="preserve">cenario of Credit &amp; </w:t>
            </w:r>
            <w:proofErr w:type="spellStart"/>
            <w:r w:rsidR="009F11BB">
              <w:rPr>
                <w:rFonts w:ascii="Times New Roman" w:eastAsia="Times New Roman" w:hAnsi="Times New Roman" w:cs="Times New Roman"/>
                <w:sz w:val="20"/>
                <w:szCs w:val="20"/>
                <w:lang w:eastAsia="en-GB"/>
              </w:rPr>
              <w:t>Suretyship</w:t>
            </w:r>
            <w:proofErr w:type="spellEnd"/>
            <w:r w:rsidR="009F11BB">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Total before diversification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before diversification between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LB12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Diversification between type of event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total capital charges before risk mitigation relating to different type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LC12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Total after diversification </w:t>
            </w:r>
          </w:p>
        </w:tc>
        <w:tc>
          <w:tcPr>
            <w:tcW w:w="4739"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after diversification between the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C1110/R3100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Total before diversification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before diversification between types of events,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the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 </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Del="00872860" w:rsidRDefault="00DA4989" w:rsidP="00744B25">
            <w:pPr>
              <w:rPr>
                <w:del w:id="672" w:author="Author"/>
                <w:rFonts w:ascii="Times New Roman" w:eastAsia="Times New Roman" w:hAnsi="Times New Roman" w:cs="Times New Roman"/>
                <w:sz w:val="20"/>
                <w:szCs w:val="20"/>
                <w:lang w:eastAsia="en-GB"/>
              </w:rPr>
            </w:pPr>
            <w:del w:id="673" w:author="Author">
              <w:r w:rsidRPr="00E30054" w:rsidDel="00872860">
                <w:rPr>
                  <w:rFonts w:ascii="Times New Roman" w:eastAsia="Times New Roman" w:hAnsi="Times New Roman" w:cs="Times New Roman"/>
                  <w:sz w:val="20"/>
                  <w:szCs w:val="20"/>
                  <w:lang w:eastAsia="en-GB"/>
                </w:rPr>
                <w:delText>C1110/R3110</w:delText>
              </w:r>
            </w:del>
          </w:p>
          <w:p w:rsidR="00DA4989" w:rsidRPr="00E30054" w:rsidRDefault="00DA4989" w:rsidP="00744B25">
            <w:pPr>
              <w:rPr>
                <w:rFonts w:ascii="Times New Roman" w:eastAsia="Times New Roman" w:hAnsi="Times New Roman" w:cs="Times New Roman"/>
                <w:sz w:val="20"/>
                <w:szCs w:val="20"/>
                <w:lang w:eastAsia="en-GB"/>
              </w:rPr>
            </w:pPr>
            <w:del w:id="674" w:author="Author">
              <w:r w:rsidRPr="00F70FD8" w:rsidDel="00872860">
                <w:rPr>
                  <w:rFonts w:ascii="Times New Roman" w:eastAsia="Times New Roman" w:hAnsi="Times New Roman" w:cs="Times New Roman"/>
                  <w:sz w:val="20"/>
                  <w:szCs w:val="20"/>
                  <w:lang w:eastAsia="en-GB"/>
                </w:rPr>
                <w:delText>(</w:delText>
              </w:r>
              <w:r w:rsidRPr="00E30054" w:rsidDel="00872860">
                <w:rPr>
                  <w:rFonts w:ascii="Times New Roman" w:eastAsia="Times New Roman" w:hAnsi="Times New Roman" w:cs="Times New Roman"/>
                  <w:sz w:val="20"/>
                  <w:szCs w:val="20"/>
                  <w:lang w:eastAsia="en-GB"/>
                </w:rPr>
                <w:delText>LB13</w:delText>
              </w:r>
              <w:r w:rsidRPr="00F70FD8" w:rsidDel="00872860">
                <w:rPr>
                  <w:rFonts w:ascii="Times New Roman" w:eastAsia="Times New Roman" w:hAnsi="Times New Roman" w:cs="Times New Roman"/>
                  <w:sz w:val="20"/>
                  <w:szCs w:val="20"/>
                  <w:lang w:eastAsia="en-GB"/>
                </w:rPr>
                <w:delText>)</w:delText>
              </w:r>
            </w:del>
          </w:p>
        </w:tc>
        <w:tc>
          <w:tcPr>
            <w:tcW w:w="2552" w:type="dxa"/>
          </w:tcPr>
          <w:p w:rsidR="00DA4989" w:rsidRPr="00E30054" w:rsidRDefault="00DA4989" w:rsidP="00744B25">
            <w:pPr>
              <w:rPr>
                <w:rFonts w:ascii="Times New Roman" w:eastAsia="Times New Roman" w:hAnsi="Times New Roman" w:cs="Times New Roman"/>
                <w:sz w:val="20"/>
                <w:szCs w:val="20"/>
                <w:lang w:eastAsia="en-GB"/>
              </w:rPr>
            </w:pPr>
            <w:del w:id="675" w:author="Author">
              <w:r w:rsidRPr="00E30054" w:rsidDel="00872860">
                <w:rPr>
                  <w:rFonts w:ascii="Times New Roman" w:eastAsia="Times New Roman" w:hAnsi="Times New Roman" w:cs="Times New Roman"/>
                  <w:sz w:val="20"/>
                  <w:szCs w:val="20"/>
                  <w:lang w:eastAsia="en-GB"/>
                </w:rPr>
                <w:delText xml:space="preserve">Estimated Total Risk Mitigation - Diversification between type of event </w:delText>
              </w:r>
            </w:del>
          </w:p>
        </w:tc>
        <w:tc>
          <w:tcPr>
            <w:tcW w:w="4739" w:type="dxa"/>
          </w:tcPr>
          <w:p w:rsidR="00DA4989" w:rsidRPr="00E30054" w:rsidRDefault="00DA4989" w:rsidP="00311A43">
            <w:pPr>
              <w:rPr>
                <w:rFonts w:ascii="Times New Roman" w:eastAsia="Times New Roman" w:hAnsi="Times New Roman" w:cs="Times New Roman"/>
                <w:sz w:val="20"/>
                <w:szCs w:val="20"/>
                <w:lang w:eastAsia="en-GB"/>
              </w:rPr>
            </w:pPr>
            <w:del w:id="676" w:author="Author">
              <w:r w:rsidRPr="00E30054" w:rsidDel="00872860">
                <w:rPr>
                  <w:rFonts w:ascii="Times New Roman" w:eastAsia="Times New Roman" w:hAnsi="Times New Roman" w:cs="Times New Roman"/>
                  <w:sz w:val="20"/>
                  <w:szCs w:val="20"/>
                  <w:lang w:eastAsia="en-GB"/>
                </w:rPr>
                <w:delText>Diversification effect arising from the aggregation of the estimated total risk mitigation relating to different type of events for Credit &amp; Suretyship risks.</w:delText>
              </w:r>
              <w:r w:rsidRPr="00E30054" w:rsidDel="00872860">
                <w:rPr>
                  <w:rFonts w:ascii="Times New Roman" w:eastAsia="Times New Roman" w:hAnsi="Times New Roman" w:cs="Times New Roman"/>
                  <w:sz w:val="20"/>
                  <w:szCs w:val="20"/>
                  <w:lang w:eastAsia="en-GB"/>
                </w:rPr>
                <w:br/>
              </w:r>
            </w:del>
          </w:p>
        </w:tc>
      </w:tr>
      <w:tr w:rsidR="00DA4989" w:rsidTr="009F11BB">
        <w:tc>
          <w:tcPr>
            <w:tcW w:w="1951" w:type="dxa"/>
          </w:tcPr>
          <w:p w:rsidR="00DA4989" w:rsidRPr="00E30054" w:rsidDel="00872860" w:rsidRDefault="00DA4989" w:rsidP="00744B25">
            <w:pPr>
              <w:rPr>
                <w:del w:id="677" w:author="Author"/>
                <w:rFonts w:ascii="Times New Roman" w:eastAsia="Times New Roman" w:hAnsi="Times New Roman" w:cs="Times New Roman"/>
                <w:sz w:val="20"/>
                <w:szCs w:val="20"/>
                <w:lang w:eastAsia="en-GB"/>
              </w:rPr>
            </w:pPr>
            <w:del w:id="678" w:author="Author">
              <w:r w:rsidRPr="00E30054" w:rsidDel="00872860">
                <w:rPr>
                  <w:rFonts w:ascii="Times New Roman" w:eastAsia="Times New Roman" w:hAnsi="Times New Roman" w:cs="Times New Roman"/>
                  <w:sz w:val="20"/>
                  <w:szCs w:val="20"/>
                  <w:lang w:eastAsia="en-GB"/>
                </w:rPr>
                <w:delText>C1110/R3120</w:delText>
              </w:r>
            </w:del>
          </w:p>
          <w:p w:rsidR="00DA4989" w:rsidRPr="00E30054" w:rsidRDefault="00DA4989" w:rsidP="00744B25">
            <w:pPr>
              <w:rPr>
                <w:rFonts w:ascii="Times New Roman" w:eastAsia="Times New Roman" w:hAnsi="Times New Roman" w:cs="Times New Roman"/>
                <w:sz w:val="20"/>
                <w:szCs w:val="20"/>
                <w:lang w:eastAsia="en-GB"/>
              </w:rPr>
            </w:pPr>
            <w:del w:id="679" w:author="Author">
              <w:r w:rsidRPr="00F70FD8" w:rsidDel="00872860">
                <w:rPr>
                  <w:rFonts w:ascii="Times New Roman" w:eastAsia="Times New Roman" w:hAnsi="Times New Roman" w:cs="Times New Roman"/>
                  <w:sz w:val="20"/>
                  <w:szCs w:val="20"/>
                  <w:lang w:eastAsia="en-GB"/>
                </w:rPr>
                <w:delText>(</w:delText>
              </w:r>
              <w:r w:rsidRPr="00E30054" w:rsidDel="00872860">
                <w:rPr>
                  <w:rFonts w:ascii="Times New Roman" w:eastAsia="Times New Roman" w:hAnsi="Times New Roman" w:cs="Times New Roman"/>
                  <w:sz w:val="20"/>
                  <w:szCs w:val="20"/>
                  <w:lang w:eastAsia="en-GB"/>
                </w:rPr>
                <w:delText>LC13</w:delText>
              </w:r>
              <w:r w:rsidRPr="00F70FD8" w:rsidDel="00872860">
                <w:rPr>
                  <w:rFonts w:ascii="Times New Roman" w:eastAsia="Times New Roman" w:hAnsi="Times New Roman" w:cs="Times New Roman"/>
                  <w:sz w:val="20"/>
                  <w:szCs w:val="20"/>
                  <w:lang w:eastAsia="en-GB"/>
                </w:rPr>
                <w:delText>)</w:delText>
              </w:r>
            </w:del>
          </w:p>
        </w:tc>
        <w:tc>
          <w:tcPr>
            <w:tcW w:w="2552" w:type="dxa"/>
          </w:tcPr>
          <w:p w:rsidR="00DA4989" w:rsidRPr="00E30054" w:rsidRDefault="00DA4989" w:rsidP="00744B25">
            <w:pPr>
              <w:rPr>
                <w:rFonts w:ascii="Times New Roman" w:eastAsia="Times New Roman" w:hAnsi="Times New Roman" w:cs="Times New Roman"/>
                <w:sz w:val="20"/>
                <w:szCs w:val="20"/>
                <w:lang w:eastAsia="en-GB"/>
              </w:rPr>
            </w:pPr>
            <w:del w:id="680" w:author="Author">
              <w:r w:rsidRPr="00E30054" w:rsidDel="00872860">
                <w:rPr>
                  <w:rFonts w:ascii="Times New Roman" w:eastAsia="Times New Roman" w:hAnsi="Times New Roman" w:cs="Times New Roman"/>
                  <w:sz w:val="20"/>
                  <w:szCs w:val="20"/>
                  <w:lang w:eastAsia="en-GB"/>
                </w:rPr>
                <w:delText xml:space="preserve">Estimated Total Risk Mitigation - Total after diversification </w:delText>
              </w:r>
            </w:del>
          </w:p>
        </w:tc>
        <w:tc>
          <w:tcPr>
            <w:tcW w:w="4739" w:type="dxa"/>
          </w:tcPr>
          <w:p w:rsidR="00DA4989" w:rsidRPr="00E30054" w:rsidRDefault="00DA4989" w:rsidP="00311A43">
            <w:pPr>
              <w:rPr>
                <w:rFonts w:ascii="Times New Roman" w:eastAsia="Times New Roman" w:hAnsi="Times New Roman" w:cs="Times New Roman"/>
                <w:sz w:val="20"/>
                <w:szCs w:val="20"/>
                <w:lang w:eastAsia="en-GB"/>
              </w:rPr>
            </w:pPr>
            <w:del w:id="681" w:author="Author">
              <w:r w:rsidRPr="00E30054" w:rsidDel="00872860">
                <w:rPr>
                  <w:rFonts w:ascii="Times New Roman" w:eastAsia="Times New Roman" w:hAnsi="Times New Roman" w:cs="Times New Roman"/>
                  <w:sz w:val="20"/>
                  <w:szCs w:val="20"/>
                  <w:lang w:eastAsia="en-GB"/>
                </w:rPr>
                <w:delText xml:space="preserve">This is the total risk mitigation effect, after diversification between types of events, of the </w:delText>
              </w:r>
              <w:r w:rsidR="00DB72E9" w:rsidDel="00872860">
                <w:rPr>
                  <w:rFonts w:ascii="Times New Roman" w:eastAsia="Times New Roman" w:hAnsi="Times New Roman" w:cs="Times New Roman"/>
                  <w:sz w:val="20"/>
                  <w:szCs w:val="20"/>
                  <w:lang w:eastAsia="en-GB"/>
                </w:rPr>
                <w:delText>group</w:delText>
              </w:r>
              <w:r w:rsidRPr="00E30054" w:rsidDel="00872860">
                <w:rPr>
                  <w:rFonts w:ascii="Times New Roman" w:eastAsia="Times New Roman" w:hAnsi="Times New Roman" w:cs="Times New Roman"/>
                  <w:sz w:val="20"/>
                  <w:szCs w:val="20"/>
                  <w:lang w:eastAsia="en-GB"/>
                </w:rPr>
                <w:delText xml:space="preserve">’s specific reinsurance contracts and special purpose vehicles arising from the Credit &amp; Suretyship risks. </w:delText>
              </w:r>
              <w:r w:rsidRPr="00E30054" w:rsidDel="00872860">
                <w:rPr>
                  <w:rFonts w:ascii="Times New Roman" w:eastAsia="Times New Roman" w:hAnsi="Times New Roman" w:cs="Times New Roman"/>
                  <w:sz w:val="20"/>
                  <w:szCs w:val="20"/>
                  <w:lang w:eastAsia="en-GB"/>
                </w:rPr>
                <w:br/>
              </w:r>
            </w:del>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C1120/R3100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Total before diversification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before diversification between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C1120/R3110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LB14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Diversification between type of event </w:t>
            </w:r>
          </w:p>
        </w:tc>
        <w:tc>
          <w:tcPr>
            <w:tcW w:w="4739" w:type="dxa"/>
            <w:tcBorders>
              <w:bottom w:val="single" w:sz="4" w:space="0" w:color="auto"/>
            </w:tcBorders>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total capital charges after risk mitigation relating to different type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del w:id="682" w:author="Author">
              <w:r w:rsidRPr="00E30054" w:rsidDel="00A41CAD">
                <w:rPr>
                  <w:rFonts w:ascii="Times New Roman" w:eastAsia="Times New Roman" w:hAnsi="Times New Roman" w:cs="Times New Roman"/>
                  <w:sz w:val="20"/>
                  <w:szCs w:val="20"/>
                  <w:lang w:eastAsia="en-GB"/>
                </w:rPr>
                <w:delText>C1130</w:delText>
              </w:r>
            </w:del>
            <w:ins w:id="683" w:author="Author">
              <w:r w:rsidR="00A41CAD" w:rsidRPr="00E30054">
                <w:rPr>
                  <w:rFonts w:ascii="Times New Roman" w:eastAsia="Times New Roman" w:hAnsi="Times New Roman" w:cs="Times New Roman"/>
                  <w:sz w:val="20"/>
                  <w:szCs w:val="20"/>
                  <w:lang w:eastAsia="en-GB"/>
                </w:rPr>
                <w:t>C11</w:t>
              </w:r>
              <w:r w:rsidR="00A41CAD">
                <w:rPr>
                  <w:rFonts w:ascii="Times New Roman" w:eastAsia="Times New Roman" w:hAnsi="Times New Roman" w:cs="Times New Roman"/>
                  <w:sz w:val="20"/>
                  <w:szCs w:val="20"/>
                  <w:lang w:eastAsia="en-GB"/>
                </w:rPr>
                <w:t>2</w:t>
              </w:r>
              <w:r w:rsidR="00A41CAD" w:rsidRPr="00E30054">
                <w:rPr>
                  <w:rFonts w:ascii="Times New Roman" w:eastAsia="Times New Roman" w:hAnsi="Times New Roman" w:cs="Times New Roman"/>
                  <w:sz w:val="20"/>
                  <w:szCs w:val="20"/>
                  <w:lang w:eastAsia="en-GB"/>
                </w:rPr>
                <w:t>0</w:t>
              </w:r>
            </w:ins>
            <w:r w:rsidRPr="00E30054">
              <w:rPr>
                <w:rFonts w:ascii="Times New Roman" w:eastAsia="Times New Roman" w:hAnsi="Times New Roman" w:cs="Times New Roman"/>
                <w:sz w:val="20"/>
                <w:szCs w:val="20"/>
                <w:lang w:eastAsia="en-GB"/>
              </w:rPr>
              <w:t>/R3120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LC14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Total after diversification </w:t>
            </w:r>
          </w:p>
        </w:tc>
        <w:tc>
          <w:tcPr>
            <w:tcW w:w="4739" w:type="dxa"/>
            <w:tcBorders>
              <w:bottom w:val="single" w:sz="4" w:space="0" w:color="auto"/>
            </w:tcBorders>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after diversification between the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311A43">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Other non-life catastrophe risk</w:t>
            </w:r>
          </w:p>
        </w:tc>
      </w:tr>
      <w:tr w:rsidR="00DA4989" w:rsidTr="009F11BB">
        <w:tc>
          <w:tcPr>
            <w:tcW w:w="1951"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C1130/R3200</w:t>
            </w:r>
            <w:r w:rsidR="00D743E1">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R3240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743E1">
              <w:rPr>
                <w:rFonts w:ascii="Times New Roman" w:eastAsia="Times New Roman" w:hAnsi="Times New Roman" w:cs="Times New Roman"/>
                <w:sz w:val="20"/>
                <w:szCs w:val="20"/>
                <w:lang w:eastAsia="en-GB"/>
              </w:rPr>
              <w:t>MA1-</w:t>
            </w:r>
            <w:r w:rsidRPr="00E30054">
              <w:rPr>
                <w:rFonts w:ascii="Times New Roman" w:eastAsia="Times New Roman" w:hAnsi="Times New Roman" w:cs="Times New Roman"/>
                <w:sz w:val="20"/>
                <w:szCs w:val="20"/>
                <w:lang w:eastAsia="en-GB"/>
              </w:rPr>
              <w:t>ME1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Estimation of the gross premium to be earned </w:t>
            </w:r>
            <w:ins w:id="684" w:author="Author">
              <w:r w:rsidR="003C3EE1" w:rsidRPr="00E30054">
                <w:rPr>
                  <w:rFonts w:ascii="Times New Roman" w:eastAsia="Times New Roman" w:hAnsi="Times New Roman" w:cs="Times New Roman"/>
                  <w:sz w:val="20"/>
                  <w:szCs w:val="20"/>
                  <w:lang w:eastAsia="en-GB"/>
                </w:rPr>
                <w:t>– Group of obligations</w:t>
              </w:r>
            </w:ins>
          </w:p>
        </w:tc>
        <w:tc>
          <w:tcPr>
            <w:tcW w:w="4739"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following year, for the contracts in relation to the following group of obligations:</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Insurance and reinsurance obligations included in lines of business Marine, aviation and transport insurance, including proportional reinsurance obligations, other than marine insurance and reinsurance and aviation insurance and reinsurance;</w:t>
            </w:r>
          </w:p>
          <w:p w:rsidR="00D743E1"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Reinsurance obligations included in line of business Non-proportional marine, aviation and transport reinsurance, other than marine reinsurance and aviation reinsurance;</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Insurance and reinsurance obligations included in lines of business Mis</w:t>
            </w:r>
            <w:del w:id="685" w:author="Author">
              <w:r w:rsidR="00DA4989" w:rsidRPr="00E30054" w:rsidDel="006D2696">
                <w:rPr>
                  <w:rFonts w:ascii="Times New Roman" w:eastAsia="Times New Roman" w:hAnsi="Times New Roman" w:cs="Times New Roman"/>
                  <w:sz w:val="20"/>
                  <w:szCs w:val="20"/>
                  <w:lang w:eastAsia="en-GB"/>
                </w:rPr>
                <w:delText>it</w:delText>
              </w:r>
            </w:del>
            <w:ins w:id="686" w:author="Author">
              <w:r w:rsidR="006D2696">
                <w:rPr>
                  <w:rFonts w:ascii="Times New Roman" w:eastAsia="Times New Roman" w:hAnsi="Times New Roman" w:cs="Times New Roman"/>
                  <w:sz w:val="20"/>
                  <w:szCs w:val="20"/>
                  <w:lang w:eastAsia="en-GB"/>
                </w:rPr>
                <w:t>c</w:t>
              </w:r>
            </w:ins>
            <w:r w:rsidR="00DA4989" w:rsidRPr="00E30054">
              <w:rPr>
                <w:rFonts w:ascii="Times New Roman" w:eastAsia="Times New Roman" w:hAnsi="Times New Roman" w:cs="Times New Roman"/>
                <w:sz w:val="20"/>
                <w:szCs w:val="20"/>
                <w:lang w:eastAsia="en-GB"/>
              </w:rPr>
              <w:t>e</w:t>
            </w:r>
            <w:ins w:id="687" w:author="Author">
              <w:r w:rsidR="006D2696">
                <w:rPr>
                  <w:rFonts w:ascii="Times New Roman" w:eastAsia="Times New Roman" w:hAnsi="Times New Roman" w:cs="Times New Roman"/>
                  <w:sz w:val="20"/>
                  <w:szCs w:val="20"/>
                  <w:lang w:eastAsia="en-GB"/>
                </w:rPr>
                <w:t>l</w:t>
              </w:r>
            </w:ins>
            <w:del w:id="688" w:author="Author">
              <w:r w:rsidR="00DA4989" w:rsidRPr="00E30054" w:rsidDel="006D2696">
                <w:rPr>
                  <w:rFonts w:ascii="Times New Roman" w:eastAsia="Times New Roman" w:hAnsi="Times New Roman" w:cs="Times New Roman"/>
                  <w:sz w:val="20"/>
                  <w:szCs w:val="20"/>
                  <w:lang w:eastAsia="en-GB"/>
                </w:rPr>
                <w:delText>m</w:delText>
              </w:r>
            </w:del>
            <w:ins w:id="689" w:author="Author">
              <w:r w:rsidR="006D2696">
                <w:rPr>
                  <w:rFonts w:ascii="Times New Roman" w:eastAsia="Times New Roman" w:hAnsi="Times New Roman" w:cs="Times New Roman"/>
                  <w:sz w:val="20"/>
                  <w:szCs w:val="20"/>
                  <w:lang w:eastAsia="en-GB"/>
                </w:rPr>
                <w:t>l</w:t>
              </w:r>
            </w:ins>
            <w:r w:rsidR="00DA4989" w:rsidRPr="00E30054">
              <w:rPr>
                <w:rFonts w:ascii="Times New Roman" w:eastAsia="Times New Roman" w:hAnsi="Times New Roman" w:cs="Times New Roman"/>
                <w:sz w:val="20"/>
                <w:szCs w:val="20"/>
                <w:lang w:eastAsia="en-GB"/>
              </w:rPr>
              <w:t>aneous financial loss, including proportional reinsurance obligations</w:t>
            </w:r>
            <w:ins w:id="690" w:author="Author">
              <w:r w:rsidR="006D2696" w:rsidRPr="007E6797">
                <w:rPr>
                  <w:rFonts w:ascii="Times New Roman" w:eastAsia="Times New Roman" w:hAnsi="Times New Roman" w:cs="Times New Roman"/>
                  <w:sz w:val="20"/>
                  <w:szCs w:val="20"/>
                  <w:lang w:eastAsia="en-GB"/>
                </w:rPr>
                <w:t xml:space="preserve"> other than extended warranty insurance and reinsurance obligations provided that the portfolio of these obligations is highly diversified and these obligation do not cover the costs of product recalls</w:t>
              </w:r>
            </w:ins>
            <w:r w:rsidR="00DA4989" w:rsidRPr="00E30054">
              <w:rPr>
                <w:rFonts w:ascii="Times New Roman" w:eastAsia="Times New Roman" w:hAnsi="Times New Roman" w:cs="Times New Roman"/>
                <w:sz w:val="20"/>
                <w:szCs w:val="20"/>
                <w:lang w:eastAsia="en-GB"/>
              </w:rPr>
              <w:t>;</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Reinsurance obligations included in line of business Non-proportional casualty reinsurance, other than general liability reinsurance;</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Non-proportional reinsurance obligations relating to insurance obligations included in lines of business Credit and </w:t>
            </w:r>
            <w:proofErr w:type="spellStart"/>
            <w:r w:rsidR="00DA4989" w:rsidRPr="00E30054">
              <w:rPr>
                <w:rFonts w:ascii="Times New Roman" w:eastAsia="Times New Roman" w:hAnsi="Times New Roman" w:cs="Times New Roman"/>
                <w:sz w:val="20"/>
                <w:szCs w:val="20"/>
                <w:lang w:eastAsia="en-GB"/>
              </w:rPr>
              <w:t>Suretyship</w:t>
            </w:r>
            <w:proofErr w:type="spellEnd"/>
            <w:r w:rsidR="00DA4989" w:rsidRPr="00E30054">
              <w:rPr>
                <w:rFonts w:ascii="Times New Roman" w:eastAsia="Times New Roman" w:hAnsi="Times New Roman" w:cs="Times New Roman"/>
                <w:sz w:val="20"/>
                <w:szCs w:val="20"/>
                <w:lang w:eastAsia="en-GB"/>
              </w:rPr>
              <w:t xml:space="preserve"> insurance</w:t>
            </w:r>
            <w:ins w:id="691" w:author="Author">
              <w:r w:rsidR="006D2696">
                <w:rPr>
                  <w:rFonts w:ascii="Times New Roman" w:eastAsia="Times New Roman" w:hAnsi="Times New Roman" w:cs="Times New Roman"/>
                  <w:sz w:val="20"/>
                  <w:szCs w:val="20"/>
                  <w:lang w:eastAsia="en-GB"/>
                </w:rPr>
                <w:t>,</w:t>
              </w:r>
              <w:r w:rsidR="006D2696" w:rsidRPr="00E30054">
                <w:rPr>
                  <w:rFonts w:ascii="Times New Roman" w:eastAsia="Times New Roman" w:hAnsi="Times New Roman" w:cs="Times New Roman"/>
                  <w:sz w:val="20"/>
                  <w:szCs w:val="20"/>
                  <w:lang w:eastAsia="en-GB"/>
                </w:rPr>
                <w:t xml:space="preserve"> including proportional reinsurance obligations</w:t>
              </w:r>
            </w:ins>
            <w:r w:rsidR="00DA4989" w:rsidRPr="00E30054">
              <w:rPr>
                <w:rFonts w:ascii="Times New Roman" w:eastAsia="Times New Roman" w:hAnsi="Times New Roman" w:cs="Times New Roman"/>
                <w:sz w:val="20"/>
                <w:szCs w:val="20"/>
                <w:lang w:eastAsia="en-GB"/>
              </w:rPr>
              <w:t>.</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743E1"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tc>
      </w:tr>
      <w:tr w:rsidR="00DA4989" w:rsidTr="009F11BB">
        <w:tc>
          <w:tcPr>
            <w:tcW w:w="1951" w:type="dxa"/>
          </w:tcPr>
          <w:p w:rsidR="00DA4989" w:rsidRPr="00E30054" w:rsidRDefault="00D743E1"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C1140/R3200-</w:t>
            </w:r>
            <w:r w:rsidR="00DA4989" w:rsidRPr="00E30054">
              <w:rPr>
                <w:rFonts w:ascii="Times New Roman" w:eastAsia="Times New Roman" w:hAnsi="Times New Roman" w:cs="Times New Roman"/>
                <w:sz w:val="20"/>
                <w:szCs w:val="20"/>
                <w:lang w:eastAsia="en-GB"/>
              </w:rPr>
              <w:t>R3240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743E1">
              <w:rPr>
                <w:rFonts w:ascii="Times New Roman" w:eastAsia="Times New Roman" w:hAnsi="Times New Roman" w:cs="Times New Roman"/>
                <w:sz w:val="20"/>
                <w:szCs w:val="20"/>
                <w:lang w:eastAsia="en-GB"/>
              </w:rPr>
              <w:t>MA2-</w:t>
            </w:r>
            <w:r w:rsidRPr="00E30054">
              <w:rPr>
                <w:rFonts w:ascii="Times New Roman" w:eastAsia="Times New Roman" w:hAnsi="Times New Roman" w:cs="Times New Roman"/>
                <w:sz w:val="20"/>
                <w:szCs w:val="20"/>
                <w:lang w:eastAsia="en-GB"/>
              </w:rPr>
              <w:t>ME2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Group of obligations </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group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C1140/R3250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MF2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Total before diversification </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groups of obligations, for Other non-life catastrophe risks.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C1140/R3260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MG2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Diversification between groups of obligations </w:t>
            </w:r>
          </w:p>
        </w:tc>
        <w:tc>
          <w:tcPr>
            <w:tcW w:w="4739" w:type="dxa"/>
          </w:tcPr>
          <w:p w:rsidR="00DA4989" w:rsidRPr="00E30054" w:rsidRDefault="00DA4989" w:rsidP="00D743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groups of obligations for Other non-life catastrophe risks.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C1140/R3270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MH2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Total after diversification </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C1150/R3250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MF3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Total before diversification </w:t>
            </w:r>
          </w:p>
        </w:tc>
        <w:tc>
          <w:tcPr>
            <w:tcW w:w="4739" w:type="dxa"/>
          </w:tcPr>
          <w:p w:rsidR="00D743E1"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estimated total risk mitigation, before diversification between groups of obligations, for Other non-life catastrophe risks.</w:t>
            </w:r>
          </w:p>
        </w:tc>
      </w:tr>
      <w:tr w:rsidR="00DA4989" w:rsidTr="009F11BB">
        <w:tc>
          <w:tcPr>
            <w:tcW w:w="1951" w:type="dxa"/>
          </w:tcPr>
          <w:p w:rsidR="00DA4989" w:rsidRPr="00E30054" w:rsidDel="006D2696" w:rsidRDefault="00DA4989" w:rsidP="00AB57AB">
            <w:pPr>
              <w:rPr>
                <w:del w:id="692" w:author="Author"/>
                <w:rFonts w:ascii="Times New Roman" w:eastAsia="Times New Roman" w:hAnsi="Times New Roman" w:cs="Times New Roman"/>
                <w:sz w:val="20"/>
                <w:szCs w:val="20"/>
                <w:lang w:eastAsia="en-GB"/>
              </w:rPr>
            </w:pPr>
            <w:del w:id="693" w:author="Author">
              <w:r w:rsidRPr="00E30054" w:rsidDel="006D2696">
                <w:rPr>
                  <w:rFonts w:ascii="Times New Roman" w:eastAsia="Times New Roman" w:hAnsi="Times New Roman" w:cs="Times New Roman"/>
                  <w:sz w:val="20"/>
                  <w:szCs w:val="20"/>
                  <w:lang w:eastAsia="en-GB"/>
                </w:rPr>
                <w:delText>C1150/R3260</w:delText>
              </w:r>
            </w:del>
          </w:p>
          <w:p w:rsidR="00DA4989" w:rsidRPr="00E30054" w:rsidRDefault="00DA4989" w:rsidP="00AB57AB">
            <w:pPr>
              <w:rPr>
                <w:rFonts w:ascii="Times New Roman" w:eastAsia="Times New Roman" w:hAnsi="Times New Roman" w:cs="Times New Roman"/>
                <w:sz w:val="20"/>
                <w:szCs w:val="20"/>
                <w:lang w:eastAsia="en-GB"/>
              </w:rPr>
            </w:pPr>
            <w:del w:id="694" w:author="Author">
              <w:r w:rsidRPr="00F70FD8" w:rsidDel="006D2696">
                <w:rPr>
                  <w:rFonts w:ascii="Times New Roman" w:eastAsia="Times New Roman" w:hAnsi="Times New Roman" w:cs="Times New Roman"/>
                  <w:sz w:val="20"/>
                  <w:szCs w:val="20"/>
                  <w:lang w:eastAsia="en-GB"/>
                </w:rPr>
                <w:delText>(</w:delText>
              </w:r>
              <w:r w:rsidRPr="00E30054" w:rsidDel="006D2696">
                <w:rPr>
                  <w:rFonts w:ascii="Times New Roman" w:eastAsia="Times New Roman" w:hAnsi="Times New Roman" w:cs="Times New Roman"/>
                  <w:sz w:val="20"/>
                  <w:szCs w:val="20"/>
                  <w:lang w:eastAsia="en-GB"/>
                </w:rPr>
                <w:delText>MG3</w:delText>
              </w:r>
              <w:r w:rsidRPr="00F70FD8" w:rsidDel="006D2696">
                <w:rPr>
                  <w:rFonts w:ascii="Times New Roman" w:eastAsia="Times New Roman" w:hAnsi="Times New Roman" w:cs="Times New Roman"/>
                  <w:sz w:val="20"/>
                  <w:szCs w:val="20"/>
                  <w:lang w:eastAsia="en-GB"/>
                </w:rPr>
                <w:delText>)</w:delText>
              </w:r>
            </w:del>
          </w:p>
        </w:tc>
        <w:tc>
          <w:tcPr>
            <w:tcW w:w="2552" w:type="dxa"/>
          </w:tcPr>
          <w:p w:rsidR="00DA4989" w:rsidRPr="00E30054" w:rsidRDefault="00DA4989" w:rsidP="00AB57AB">
            <w:pPr>
              <w:rPr>
                <w:rFonts w:ascii="Times New Roman" w:eastAsia="Times New Roman" w:hAnsi="Times New Roman" w:cs="Times New Roman"/>
                <w:sz w:val="20"/>
                <w:szCs w:val="20"/>
                <w:lang w:eastAsia="en-GB"/>
              </w:rPr>
            </w:pPr>
            <w:del w:id="695" w:author="Author">
              <w:r w:rsidRPr="00E30054" w:rsidDel="006D2696">
                <w:rPr>
                  <w:rFonts w:ascii="Times New Roman" w:eastAsia="Times New Roman" w:hAnsi="Times New Roman" w:cs="Times New Roman"/>
                  <w:sz w:val="20"/>
                  <w:szCs w:val="20"/>
                  <w:lang w:eastAsia="en-GB"/>
                </w:rPr>
                <w:delText xml:space="preserve">Estimated Total Risk Mitigation – Diversification between groups of obligations </w:delText>
              </w:r>
            </w:del>
          </w:p>
        </w:tc>
        <w:tc>
          <w:tcPr>
            <w:tcW w:w="4739" w:type="dxa"/>
          </w:tcPr>
          <w:p w:rsidR="00DA4989" w:rsidRPr="00E30054" w:rsidRDefault="00DA4989" w:rsidP="00D743E1">
            <w:pPr>
              <w:rPr>
                <w:rFonts w:ascii="Times New Roman" w:eastAsia="Times New Roman" w:hAnsi="Times New Roman" w:cs="Times New Roman"/>
                <w:sz w:val="20"/>
                <w:szCs w:val="20"/>
                <w:lang w:eastAsia="en-GB"/>
              </w:rPr>
            </w:pPr>
            <w:del w:id="696" w:author="Author">
              <w:r w:rsidRPr="00E30054" w:rsidDel="006D2696">
                <w:rPr>
                  <w:rFonts w:ascii="Times New Roman" w:eastAsia="Times New Roman" w:hAnsi="Times New Roman" w:cs="Times New Roman"/>
                  <w:sz w:val="20"/>
                  <w:szCs w:val="20"/>
                  <w:lang w:eastAsia="en-GB"/>
                </w:rPr>
                <w:delText>Diversification effect arising from the aggregation of the estimated total risk mitigation relating to different groups of obligations for Ot</w:delText>
              </w:r>
              <w:r w:rsidR="009F11BB" w:rsidDel="006D2696">
                <w:rPr>
                  <w:rFonts w:ascii="Times New Roman" w:eastAsia="Times New Roman" w:hAnsi="Times New Roman" w:cs="Times New Roman"/>
                  <w:sz w:val="20"/>
                  <w:szCs w:val="20"/>
                  <w:lang w:eastAsia="en-GB"/>
                </w:rPr>
                <w:delText>her non-life catastrophe risks.</w:delText>
              </w:r>
            </w:del>
          </w:p>
        </w:tc>
      </w:tr>
      <w:tr w:rsidR="00DA4989" w:rsidTr="009F11BB">
        <w:tc>
          <w:tcPr>
            <w:tcW w:w="1951" w:type="dxa"/>
          </w:tcPr>
          <w:p w:rsidR="00DA4989" w:rsidRPr="00E30054" w:rsidDel="006D2696" w:rsidRDefault="00DA4989" w:rsidP="00AB57AB">
            <w:pPr>
              <w:rPr>
                <w:del w:id="697" w:author="Author"/>
                <w:rFonts w:ascii="Times New Roman" w:eastAsia="Times New Roman" w:hAnsi="Times New Roman" w:cs="Times New Roman"/>
                <w:sz w:val="20"/>
                <w:szCs w:val="20"/>
                <w:lang w:eastAsia="en-GB"/>
              </w:rPr>
            </w:pPr>
            <w:del w:id="698" w:author="Author">
              <w:r w:rsidRPr="00E30054" w:rsidDel="006D2696">
                <w:rPr>
                  <w:rFonts w:ascii="Times New Roman" w:eastAsia="Times New Roman" w:hAnsi="Times New Roman" w:cs="Times New Roman"/>
                  <w:sz w:val="20"/>
                  <w:szCs w:val="20"/>
                  <w:lang w:eastAsia="en-GB"/>
                </w:rPr>
                <w:delText>C1150/R3270</w:delText>
              </w:r>
            </w:del>
          </w:p>
          <w:p w:rsidR="00DA4989" w:rsidRPr="00E30054" w:rsidRDefault="00DA4989" w:rsidP="00AB57AB">
            <w:pPr>
              <w:rPr>
                <w:rFonts w:ascii="Times New Roman" w:eastAsia="Times New Roman" w:hAnsi="Times New Roman" w:cs="Times New Roman"/>
                <w:sz w:val="20"/>
                <w:szCs w:val="20"/>
                <w:lang w:eastAsia="en-GB"/>
              </w:rPr>
            </w:pPr>
            <w:del w:id="699" w:author="Author">
              <w:r w:rsidRPr="00F70FD8" w:rsidDel="006D2696">
                <w:rPr>
                  <w:rFonts w:ascii="Times New Roman" w:eastAsia="Times New Roman" w:hAnsi="Times New Roman" w:cs="Times New Roman"/>
                  <w:sz w:val="20"/>
                  <w:szCs w:val="20"/>
                  <w:lang w:eastAsia="en-GB"/>
                </w:rPr>
                <w:delText>(</w:delText>
              </w:r>
              <w:r w:rsidRPr="00E30054" w:rsidDel="006D2696">
                <w:rPr>
                  <w:rFonts w:ascii="Times New Roman" w:eastAsia="Times New Roman" w:hAnsi="Times New Roman" w:cs="Times New Roman"/>
                  <w:sz w:val="20"/>
                  <w:szCs w:val="20"/>
                  <w:lang w:eastAsia="en-GB"/>
                </w:rPr>
                <w:delText>MH3</w:delText>
              </w:r>
              <w:r w:rsidRPr="00F70FD8" w:rsidDel="006D2696">
                <w:rPr>
                  <w:rFonts w:ascii="Times New Roman" w:eastAsia="Times New Roman" w:hAnsi="Times New Roman" w:cs="Times New Roman"/>
                  <w:sz w:val="20"/>
                  <w:szCs w:val="20"/>
                  <w:lang w:eastAsia="en-GB"/>
                </w:rPr>
                <w:delText>)</w:delText>
              </w:r>
            </w:del>
          </w:p>
        </w:tc>
        <w:tc>
          <w:tcPr>
            <w:tcW w:w="2552" w:type="dxa"/>
          </w:tcPr>
          <w:p w:rsidR="00DA4989" w:rsidRPr="00E30054" w:rsidRDefault="00DA4989" w:rsidP="00AB57AB">
            <w:pPr>
              <w:rPr>
                <w:rFonts w:ascii="Times New Roman" w:eastAsia="Times New Roman" w:hAnsi="Times New Roman" w:cs="Times New Roman"/>
                <w:sz w:val="20"/>
                <w:szCs w:val="20"/>
                <w:lang w:eastAsia="en-GB"/>
              </w:rPr>
            </w:pPr>
            <w:del w:id="700" w:author="Author">
              <w:r w:rsidRPr="00E30054" w:rsidDel="006D2696">
                <w:rPr>
                  <w:rFonts w:ascii="Times New Roman" w:eastAsia="Times New Roman" w:hAnsi="Times New Roman" w:cs="Times New Roman"/>
                  <w:sz w:val="20"/>
                  <w:szCs w:val="20"/>
                  <w:lang w:eastAsia="en-GB"/>
                </w:rPr>
                <w:delText xml:space="preserve">Estimated Total Risk Mitigation – Total after diversification </w:delText>
              </w:r>
            </w:del>
          </w:p>
        </w:tc>
        <w:tc>
          <w:tcPr>
            <w:tcW w:w="4739" w:type="dxa"/>
          </w:tcPr>
          <w:p w:rsidR="00DA4989" w:rsidRPr="00E30054" w:rsidRDefault="00DA4989" w:rsidP="00D743E1">
            <w:pPr>
              <w:rPr>
                <w:rFonts w:ascii="Times New Roman" w:eastAsia="Times New Roman" w:hAnsi="Times New Roman" w:cs="Times New Roman"/>
                <w:sz w:val="20"/>
                <w:szCs w:val="20"/>
                <w:lang w:eastAsia="en-GB"/>
              </w:rPr>
            </w:pPr>
            <w:del w:id="701" w:author="Author">
              <w:r w:rsidRPr="00E30054" w:rsidDel="006D2696">
                <w:rPr>
                  <w:rFonts w:ascii="Times New Roman" w:eastAsia="Times New Roman" w:hAnsi="Times New Roman" w:cs="Times New Roman"/>
                  <w:sz w:val="20"/>
                  <w:szCs w:val="20"/>
                  <w:lang w:eastAsia="en-GB"/>
                </w:rPr>
                <w:delText>This is the estimated total risk mitigation, after diversification between groups of obligations, for Ot</w:delText>
              </w:r>
              <w:r w:rsidR="009F11BB" w:rsidDel="006D2696">
                <w:rPr>
                  <w:rFonts w:ascii="Times New Roman" w:eastAsia="Times New Roman" w:hAnsi="Times New Roman" w:cs="Times New Roman"/>
                  <w:sz w:val="20"/>
                  <w:szCs w:val="20"/>
                  <w:lang w:eastAsia="en-GB"/>
                </w:rPr>
                <w:delText>her non-life catastrophe risks.</w:delText>
              </w:r>
            </w:del>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C1160/R3250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MF4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Total before diversification </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9F11BB">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C1160/R3260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MG4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Diversification between groups of obligations </w:t>
            </w:r>
          </w:p>
        </w:tc>
        <w:tc>
          <w:tcPr>
            <w:tcW w:w="4739" w:type="dxa"/>
            <w:tcBorders>
              <w:bottom w:val="single" w:sz="4" w:space="0" w:color="auto"/>
            </w:tcBorders>
          </w:tcPr>
          <w:p w:rsidR="00DA4989" w:rsidRPr="00E30054" w:rsidRDefault="00DA4989" w:rsidP="00D743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groups of obligations for Other non-life catastrophe risks.</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C1160/R3270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MH4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Total after diversification </w:t>
            </w:r>
          </w:p>
        </w:tc>
        <w:tc>
          <w:tcPr>
            <w:tcW w:w="4739" w:type="dxa"/>
            <w:tcBorders>
              <w:bottom w:val="single" w:sz="4" w:space="0" w:color="auto"/>
            </w:tcBorders>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D743E1">
        <w:tc>
          <w:tcPr>
            <w:tcW w:w="9242" w:type="dxa"/>
            <w:gridSpan w:val="3"/>
            <w:tcBorders>
              <w:top w:val="single" w:sz="4" w:space="0" w:color="auto"/>
              <w:left w:val="nil"/>
              <w:bottom w:val="single" w:sz="4" w:space="0" w:color="auto"/>
              <w:right w:val="nil"/>
            </w:tcBorders>
          </w:tcPr>
          <w:p w:rsidR="00C42466" w:rsidRPr="00810A3A" w:rsidRDefault="00C42466" w:rsidP="00C42466">
            <w:pPr>
              <w:rPr>
                <w:ins w:id="702" w:author="Author"/>
                <w:rFonts w:ascii="Times New Roman" w:eastAsia="Times New Roman" w:hAnsi="Times New Roman" w:cs="Times New Roman"/>
                <w:b/>
                <w:bCs/>
                <w:sz w:val="20"/>
                <w:szCs w:val="20"/>
                <w:u w:val="single"/>
                <w:lang w:eastAsia="en-GB"/>
              </w:rPr>
            </w:pPr>
            <w:ins w:id="703" w:author="Author">
              <w:r>
                <w:rPr>
                  <w:rFonts w:ascii="Times New Roman" w:eastAsia="Times New Roman" w:hAnsi="Times New Roman" w:cs="Times New Roman"/>
                  <w:b/>
                  <w:bCs/>
                  <w:sz w:val="20"/>
                  <w:szCs w:val="20"/>
                  <w:u w:val="single"/>
                  <w:lang w:eastAsia="en-GB"/>
                </w:rPr>
                <w:t>Health NSLT catastrophe risk</w:t>
              </w:r>
            </w:ins>
          </w:p>
          <w:p w:rsidR="00C42466" w:rsidRDefault="00C42466" w:rsidP="00C42466">
            <w:pPr>
              <w:rPr>
                <w:ins w:id="704" w:author="Author"/>
                <w:rFonts w:ascii="Times New Roman" w:eastAsia="Times New Roman" w:hAnsi="Times New Roman" w:cs="Times New Roman"/>
                <w:b/>
                <w:bCs/>
                <w:sz w:val="20"/>
                <w:szCs w:val="20"/>
                <w:lang w:eastAsia="en-GB"/>
              </w:rPr>
            </w:pP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 xml:space="preserve">Health </w:t>
            </w:r>
            <w:ins w:id="705" w:author="Author">
              <w:r w:rsidR="00C42466">
                <w:rPr>
                  <w:rFonts w:ascii="Times New Roman" w:eastAsia="Times New Roman" w:hAnsi="Times New Roman" w:cs="Times New Roman"/>
                  <w:b/>
                  <w:bCs/>
                  <w:sz w:val="20"/>
                  <w:szCs w:val="20"/>
                  <w:u w:val="single"/>
                  <w:lang w:eastAsia="en-GB"/>
                </w:rPr>
                <w:t>NSLT</w:t>
              </w:r>
              <w:r w:rsidR="00C42466" w:rsidRPr="00E30054">
                <w:rPr>
                  <w:rFonts w:ascii="Times New Roman" w:eastAsia="Times New Roman" w:hAnsi="Times New Roman" w:cs="Times New Roman"/>
                  <w:b/>
                  <w:bCs/>
                  <w:sz w:val="20"/>
                  <w:szCs w:val="20"/>
                  <w:lang w:eastAsia="en-GB"/>
                </w:rPr>
                <w:t xml:space="preserve"> </w:t>
              </w:r>
            </w:ins>
            <w:r w:rsidRPr="00E30054">
              <w:rPr>
                <w:rFonts w:ascii="Times New Roman" w:eastAsia="Times New Roman" w:hAnsi="Times New Roman" w:cs="Times New Roman"/>
                <w:b/>
                <w:bCs/>
                <w:sz w:val="20"/>
                <w:szCs w:val="20"/>
                <w:lang w:eastAsia="en-GB"/>
              </w:rPr>
              <w:t>catastrophe risk – Mass accident</w:t>
            </w:r>
          </w:p>
        </w:tc>
      </w:tr>
      <w:tr w:rsidR="00DA4989" w:rsidTr="009F11BB">
        <w:tc>
          <w:tcPr>
            <w:tcW w:w="1951"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C1170/R3300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C1190/R3300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C1210/R3300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037CB6"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C1230/R3300-</w:t>
            </w:r>
            <w:r w:rsidR="00DA4989"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C1250/R3300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037CB6">
            <w:pPr>
              <w:rPr>
                <w:rFonts w:ascii="Times New Roman" w:eastAsia="Times New Roman" w:hAnsi="Times New Roman" w:cs="Times New Roman"/>
                <w:sz w:val="20"/>
                <w:szCs w:val="20"/>
                <w:lang w:val="pt-PT" w:eastAsia="en-GB"/>
              </w:rPr>
            </w:pPr>
            <w:r w:rsidRPr="00D62018">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NA1</w:t>
            </w:r>
            <w:r w:rsidR="00037CB6">
              <w:rPr>
                <w:rFonts w:ascii="Times New Roman" w:eastAsia="Times New Roman" w:hAnsi="Times New Roman" w:cs="Times New Roman"/>
                <w:sz w:val="20"/>
                <w:szCs w:val="20"/>
                <w:lang w:val="pt-PT" w:eastAsia="en-GB"/>
              </w:rPr>
              <w:t>-NA31, NC1-</w:t>
            </w:r>
            <w:r w:rsidRPr="00E30054">
              <w:rPr>
                <w:rFonts w:ascii="Times New Roman" w:eastAsia="Times New Roman" w:hAnsi="Times New Roman" w:cs="Times New Roman"/>
                <w:sz w:val="20"/>
                <w:szCs w:val="20"/>
                <w:lang w:val="pt-PT" w:eastAsia="en-GB"/>
              </w:rPr>
              <w:t>NC3</w:t>
            </w:r>
            <w:r w:rsidR="00037CB6">
              <w:rPr>
                <w:rFonts w:ascii="Times New Roman" w:eastAsia="Times New Roman" w:hAnsi="Times New Roman" w:cs="Times New Roman"/>
                <w:sz w:val="20"/>
                <w:szCs w:val="20"/>
                <w:lang w:val="pt-PT" w:eastAsia="en-GB"/>
              </w:rPr>
              <w:t>1, NE1-NE31, NG1-NG31, NI1-</w:t>
            </w:r>
            <w:r w:rsidRPr="00E30054">
              <w:rPr>
                <w:rFonts w:ascii="Times New Roman" w:eastAsia="Times New Roman" w:hAnsi="Times New Roman" w:cs="Times New Roman"/>
                <w:sz w:val="20"/>
                <w:szCs w:val="20"/>
                <w:lang w:val="pt-PT" w:eastAsia="en-GB"/>
              </w:rPr>
              <w:t>NI31</w:t>
            </w:r>
            <w:r w:rsidRPr="00D62018">
              <w:rPr>
                <w:rFonts w:ascii="Times New Roman" w:eastAsia="Times New Roman" w:hAnsi="Times New Roman" w:cs="Times New Roman"/>
                <w:sz w:val="20"/>
                <w:szCs w:val="20"/>
                <w:lang w:val="pt-PT" w:eastAsia="en-GB"/>
              </w:rPr>
              <w:t>)</w:t>
            </w:r>
          </w:p>
        </w:tc>
        <w:tc>
          <w:tcPr>
            <w:tcW w:w="2552" w:type="dxa"/>
            <w:tcBorders>
              <w:top w:val="single" w:sz="4" w:space="0" w:color="auto"/>
            </w:tcBorders>
          </w:tcPr>
          <w:p w:rsidR="00DA4989" w:rsidRPr="00E30054" w:rsidRDefault="00DA4989" w:rsidP="00037CB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Policyholders</w:t>
            </w:r>
            <w:r w:rsidR="00037CB6">
              <w:rPr>
                <w:rFonts w:ascii="Times New Roman" w:eastAsia="Times New Roman" w:hAnsi="Times New Roman" w:cs="Times New Roman"/>
                <w:sz w:val="20"/>
                <w:szCs w:val="20"/>
                <w:lang w:eastAsia="en-GB"/>
              </w:rPr>
              <w:t xml:space="preserve"> - </w:t>
            </w:r>
            <w:r w:rsidRPr="00037CB6">
              <w:rPr>
                <w:rFonts w:ascii="Times New Roman" w:eastAsia="Times New Roman" w:hAnsi="Times New Roman" w:cs="Times New Roman"/>
                <w:i/>
                <w:sz w:val="20"/>
                <w:szCs w:val="20"/>
                <w:lang w:eastAsia="en-GB"/>
              </w:rPr>
              <w:t>per type of event</w:t>
            </w:r>
            <w:r w:rsidRPr="00E30054">
              <w:rPr>
                <w:rFonts w:ascii="Times New Roman" w:eastAsia="Times New Roman" w:hAnsi="Times New Roman" w:cs="Times New Roman"/>
                <w:sz w:val="20"/>
                <w:szCs w:val="20"/>
                <w:lang w:eastAsia="en-GB"/>
              </w:rPr>
              <w:t xml:space="preserve">  </w:t>
            </w:r>
          </w:p>
        </w:tc>
        <w:tc>
          <w:tcPr>
            <w:tcW w:w="4739"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All insured persons of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who are inhabitants of each of the countries</w:t>
            </w:r>
            <w:r>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and are insured against the following types of event: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Death caused by an accident;</w:t>
            </w:r>
          </w:p>
          <w:p w:rsidR="00037CB6"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Permanent di</w:t>
            </w:r>
            <w:r>
              <w:rPr>
                <w:rFonts w:ascii="Times New Roman" w:eastAsia="Times New Roman" w:hAnsi="Times New Roman" w:cs="Times New Roman"/>
                <w:sz w:val="20"/>
                <w:szCs w:val="20"/>
                <w:lang w:eastAsia="en-GB"/>
              </w:rPr>
              <w:t>sability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10 years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Disability that lasts 12 months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Medical treatment caused by an accident.</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tc>
      </w:tr>
      <w:tr w:rsidR="00DA4989" w:rsidTr="009F11BB">
        <w:tc>
          <w:tcPr>
            <w:tcW w:w="1951" w:type="dxa"/>
          </w:tcPr>
          <w:p w:rsidR="00DA4989" w:rsidRPr="00E30054" w:rsidRDefault="00037CB6"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C1180/R3300-</w:t>
            </w:r>
            <w:r w:rsidRPr="00E30054">
              <w:rPr>
                <w:rFonts w:ascii="Times New Roman" w:eastAsia="Times New Roman" w:hAnsi="Times New Roman" w:cs="Times New Roman"/>
                <w:sz w:val="20"/>
                <w:szCs w:val="20"/>
                <w:lang w:val="pt-PT" w:eastAsia="en-GB"/>
              </w:rPr>
              <w:t xml:space="preserve"> </w:t>
            </w:r>
            <w:r w:rsidR="00DA4989"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C1200/R3300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C1220/R3300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037CB6">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C1240/R3300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C1260/R3300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037CB6">
            <w:pPr>
              <w:rPr>
                <w:rFonts w:ascii="Times New Roman" w:eastAsia="Times New Roman" w:hAnsi="Times New Roman" w:cs="Times New Roman"/>
                <w:sz w:val="20"/>
                <w:szCs w:val="20"/>
                <w:lang w:val="pt-PT" w:eastAsia="en-GB"/>
              </w:rPr>
            </w:pPr>
            <w:r w:rsidRPr="00F70FD8">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NB1</w:t>
            </w:r>
            <w:r w:rsidR="00037CB6">
              <w:rPr>
                <w:rFonts w:ascii="Times New Roman" w:eastAsia="Times New Roman" w:hAnsi="Times New Roman" w:cs="Times New Roman"/>
                <w:sz w:val="20"/>
                <w:szCs w:val="20"/>
                <w:lang w:val="pt-PT" w:eastAsia="en-GB"/>
              </w:rPr>
              <w:t>-NB31, ND1-ND31, NF1-NF31, NH1-NH31, NJ1-</w:t>
            </w:r>
            <w:r w:rsidRPr="00E30054">
              <w:rPr>
                <w:rFonts w:ascii="Times New Roman" w:eastAsia="Times New Roman" w:hAnsi="Times New Roman" w:cs="Times New Roman"/>
                <w:sz w:val="20"/>
                <w:szCs w:val="20"/>
                <w:lang w:val="pt-PT" w:eastAsia="en-GB"/>
              </w:rPr>
              <w:t>NJ31</w:t>
            </w:r>
            <w:r w:rsidRPr="00F70FD8">
              <w:rPr>
                <w:rFonts w:ascii="Times New Roman" w:eastAsia="Times New Roman" w:hAnsi="Times New Roman" w:cs="Times New Roman"/>
                <w:sz w:val="20"/>
                <w:szCs w:val="20"/>
                <w:lang w:val="pt-PT" w:eastAsia="en-GB"/>
              </w:rPr>
              <w:t>)</w:t>
            </w:r>
          </w:p>
        </w:tc>
        <w:tc>
          <w:tcPr>
            <w:tcW w:w="2552" w:type="dxa"/>
          </w:tcPr>
          <w:p w:rsidR="00DA4989" w:rsidRPr="00E30054" w:rsidRDefault="00DA4989" w:rsidP="00037CB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Value of benefits payable </w:t>
            </w:r>
            <w:r w:rsidR="00037CB6">
              <w:rPr>
                <w:rFonts w:ascii="Times New Roman" w:eastAsia="Times New Roman" w:hAnsi="Times New Roman" w:cs="Times New Roman"/>
                <w:sz w:val="20"/>
                <w:szCs w:val="20"/>
                <w:lang w:eastAsia="en-GB"/>
              </w:rPr>
              <w:t xml:space="preserve">- </w:t>
            </w:r>
            <w:r w:rsidRPr="00037CB6">
              <w:rPr>
                <w:rFonts w:ascii="Times New Roman" w:eastAsia="Times New Roman" w:hAnsi="Times New Roman" w:cs="Times New Roman"/>
                <w:i/>
                <w:sz w:val="20"/>
                <w:szCs w:val="20"/>
                <w:lang w:eastAsia="en-GB"/>
              </w:rPr>
              <w:t xml:space="preserve">per type of event </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value of the benefits shall be the sum insured or where the insurance contract provides for recurring benefit payments the best estimate of the benefit payments, using the cash-flow projection, </w:t>
            </w:r>
            <w:r w:rsidR="00624681">
              <w:rPr>
                <w:rFonts w:ascii="Times New Roman" w:eastAsia="Times New Roman" w:hAnsi="Times New Roman" w:cs="Times New Roman"/>
                <w:sz w:val="20"/>
                <w:szCs w:val="20"/>
                <w:lang w:eastAsia="en-GB"/>
              </w:rPr>
              <w:t>per</w:t>
            </w:r>
            <w:r w:rsidRPr="00E30054">
              <w:rPr>
                <w:rFonts w:ascii="Times New Roman" w:eastAsia="Times New Roman" w:hAnsi="Times New Roman" w:cs="Times New Roman"/>
                <w:sz w:val="20"/>
                <w:szCs w:val="20"/>
                <w:lang w:eastAsia="en-GB"/>
              </w:rPr>
              <w:t xml:space="preserve"> event type. </w:t>
            </w:r>
          </w:p>
          <w:p w:rsidR="00DA4989" w:rsidRDefault="00DA4989" w:rsidP="00AB57AB">
            <w:pPr>
              <w:rPr>
                <w:rFonts w:ascii="Times New Roman" w:eastAsia="Times New Roman" w:hAnsi="Times New Roman" w:cs="Times New Roman"/>
                <w:sz w:val="20"/>
                <w:szCs w:val="20"/>
                <w:lang w:eastAsia="en-GB"/>
              </w:rPr>
            </w:pP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Where the benefits of an insurance contract depend on the nature or extent of any injury resulting from </w:t>
            </w:r>
            <w:r w:rsidR="008F1EEE">
              <w:rPr>
                <w:rFonts w:ascii="Times New Roman" w:eastAsia="Times New Roman" w:hAnsi="Times New Roman" w:cs="Times New Roman"/>
                <w:sz w:val="20"/>
                <w:szCs w:val="20"/>
                <w:lang w:eastAsia="en-GB"/>
              </w:rPr>
              <w:t>event types</w:t>
            </w:r>
            <w:r w:rsidRPr="00E30054">
              <w:rPr>
                <w:rFonts w:ascii="Times New Roman" w:eastAsia="Times New Roman" w:hAnsi="Times New Roman" w:cs="Times New Roman"/>
                <w:sz w:val="20"/>
                <w:szCs w:val="20"/>
                <w:lang w:eastAsia="en-GB"/>
              </w:rPr>
              <w:t>, the calculation of the value of the benefits shall be based on the maximum benefits obtainable under the contract which are consistent with the event.</w:t>
            </w:r>
          </w:p>
          <w:p w:rsidR="00DA4989" w:rsidRDefault="00DA4989" w:rsidP="00AB57AB">
            <w:pPr>
              <w:rPr>
                <w:rFonts w:ascii="Times New Roman" w:eastAsia="Times New Roman" w:hAnsi="Times New Roman" w:cs="Times New Roman"/>
                <w:sz w:val="20"/>
                <w:szCs w:val="20"/>
                <w:lang w:eastAsia="en-GB"/>
              </w:rPr>
            </w:pPr>
          </w:p>
          <w:p w:rsidR="008F1EEE" w:rsidRPr="00E30054" w:rsidRDefault="00DA4989" w:rsidP="008F1EE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medical expense insurance and reinsurance obligations the value of the benefits shall be based on an estimate of the average amounts paid in case of event </w:t>
            </w:r>
            <w:r w:rsidR="008F1EEE">
              <w:rPr>
                <w:rFonts w:ascii="Times New Roman" w:eastAsia="Times New Roman" w:hAnsi="Times New Roman" w:cs="Times New Roman"/>
                <w:sz w:val="20"/>
                <w:szCs w:val="20"/>
                <w:lang w:eastAsia="en-GB"/>
              </w:rPr>
              <w:t xml:space="preserve">types </w:t>
            </w:r>
            <w:r w:rsidRPr="00E30054">
              <w:rPr>
                <w:rFonts w:ascii="Times New Roman" w:eastAsia="Times New Roman" w:hAnsi="Times New Roman" w:cs="Times New Roman"/>
                <w:sz w:val="20"/>
                <w:szCs w:val="20"/>
                <w:lang w:eastAsia="en-GB"/>
              </w:rPr>
              <w:t>taking into account the specific guarantees the obligations include.</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w:t>
            </w:r>
            <w:del w:id="706" w:author="Author">
              <w:r w:rsidRPr="00E30054" w:rsidDel="006D2696">
                <w:rPr>
                  <w:rFonts w:ascii="Times New Roman" w:eastAsia="Times New Roman" w:hAnsi="Times New Roman" w:cs="Times New Roman"/>
                  <w:sz w:val="20"/>
                  <w:szCs w:val="20"/>
                  <w:lang w:eastAsia="en-GB"/>
                </w:rPr>
                <w:delText>2</w:delText>
              </w:r>
            </w:del>
            <w:ins w:id="707" w:author="Author">
              <w:r w:rsidR="006D2696">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00</w:t>
            </w:r>
            <w:r w:rsidR="008F1EE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R3600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F1EEE">
              <w:rPr>
                <w:rFonts w:ascii="Times New Roman" w:eastAsia="Times New Roman" w:hAnsi="Times New Roman" w:cs="Times New Roman"/>
                <w:sz w:val="20"/>
                <w:szCs w:val="20"/>
                <w:lang w:eastAsia="en-GB"/>
              </w:rPr>
              <w:t>NK1-</w:t>
            </w:r>
            <w:r w:rsidRPr="00E30054">
              <w:rPr>
                <w:rFonts w:ascii="Times New Roman" w:eastAsia="Times New Roman" w:hAnsi="Times New Roman" w:cs="Times New Roman"/>
                <w:sz w:val="20"/>
                <w:szCs w:val="20"/>
                <w:lang w:eastAsia="en-GB"/>
              </w:rPr>
              <w:t>NK31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8F1EE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w:t>
            </w:r>
          </w:p>
        </w:tc>
        <w:tc>
          <w:tcPr>
            <w:tcW w:w="4739" w:type="dxa"/>
          </w:tcPr>
          <w:p w:rsidR="00506B16" w:rsidRPr="00E30054" w:rsidRDefault="00DA4989" w:rsidP="00506B1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for each of the countries, arising from the health sub-module mass accident.</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C1270/R3610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NK32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Mass accident all countries before diversification</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countries, for the health sub-module mass accident.</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C1270/R3620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NK33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
          <w:p w:rsidR="00DA4989" w:rsidRPr="00E30054" w:rsidRDefault="00DA4989" w:rsidP="00506B1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health sub-module mass accident relating to the different countries.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C1270/R3630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NK34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Mass accident all countries after diversification</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countries, for the health sub-module mass accident.</w:t>
            </w:r>
          </w:p>
          <w:p w:rsidR="00506B16" w:rsidRPr="00E30054" w:rsidRDefault="00506B16" w:rsidP="00AB57AB">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506B16"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C1280/R3300-</w:t>
            </w:r>
            <w:r w:rsidR="00DA4989" w:rsidRPr="00E30054">
              <w:rPr>
                <w:rFonts w:ascii="Times New Roman" w:eastAsia="Times New Roman" w:hAnsi="Times New Roman" w:cs="Times New Roman"/>
                <w:sz w:val="20"/>
                <w:szCs w:val="20"/>
                <w:lang w:eastAsia="en-GB"/>
              </w:rPr>
              <w:t>R3600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506B16">
              <w:rPr>
                <w:rFonts w:ascii="Times New Roman" w:eastAsia="Times New Roman" w:hAnsi="Times New Roman" w:cs="Times New Roman"/>
                <w:sz w:val="20"/>
                <w:szCs w:val="20"/>
                <w:lang w:eastAsia="en-GB"/>
              </w:rPr>
              <w:t>NL1-</w:t>
            </w:r>
            <w:r w:rsidRPr="00E30054">
              <w:rPr>
                <w:rFonts w:ascii="Times New Roman" w:eastAsia="Times New Roman" w:hAnsi="Times New Roman" w:cs="Times New Roman"/>
                <w:sz w:val="20"/>
                <w:szCs w:val="20"/>
                <w:lang w:eastAsia="en-GB"/>
              </w:rPr>
              <w:t>NL31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506B16" w:rsidP="00506B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Estimated Risk Mitigation </w:t>
            </w:r>
            <w:r w:rsidR="00DA4989" w:rsidRPr="00E30054">
              <w:rPr>
                <w:rFonts w:ascii="Times New Roman" w:eastAsia="Times New Roman" w:hAnsi="Times New Roman" w:cs="Times New Roman"/>
                <w:sz w:val="20"/>
                <w:szCs w:val="20"/>
                <w:lang w:eastAsia="en-GB"/>
              </w:rPr>
              <w:t xml:space="preserve"> </w:t>
            </w:r>
          </w:p>
        </w:tc>
        <w:tc>
          <w:tcPr>
            <w:tcW w:w="4739" w:type="dxa"/>
          </w:tcPr>
          <w:p w:rsidR="00506B16" w:rsidRPr="00E30054" w:rsidRDefault="00DA4989" w:rsidP="00506B1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w:t>
            </w:r>
            <w:r w:rsidR="00991F48">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xml:space="preserve">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C1280/R3610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NL32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6D269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w:t>
            </w:r>
            <w:ins w:id="708" w:author="Author">
              <w:r w:rsidR="006D2696" w:rsidRPr="00E30054">
                <w:rPr>
                  <w:rFonts w:ascii="Times New Roman" w:eastAsia="Times New Roman" w:hAnsi="Times New Roman" w:cs="Times New Roman"/>
                  <w:sz w:val="20"/>
                  <w:szCs w:val="20"/>
                  <w:lang w:eastAsia="en-GB"/>
                </w:rPr>
                <w:t xml:space="preserve"> Mass accident all countries before diversification</w:t>
              </w:r>
            </w:ins>
          </w:p>
        </w:tc>
        <w:tc>
          <w:tcPr>
            <w:tcW w:w="4739" w:type="dxa"/>
          </w:tcPr>
          <w:p w:rsidR="00E8168B" w:rsidRPr="00E30054" w:rsidRDefault="00E8168B"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amount of </w:t>
            </w:r>
            <w:r w:rsidRPr="00E30054">
              <w:rPr>
                <w:rFonts w:ascii="Times New Roman" w:eastAsia="Times New Roman" w:hAnsi="Times New Roman" w:cs="Times New Roman"/>
                <w:sz w:val="20"/>
                <w:szCs w:val="20"/>
                <w:lang w:eastAsia="en-GB"/>
              </w:rPr>
              <w:t xml:space="preserve">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w:t>
            </w:r>
            <w:r>
              <w:rPr>
                <w:rFonts w:ascii="Times New Roman" w:eastAsia="Times New Roman" w:hAnsi="Times New Roman" w:cs="Times New Roman"/>
                <w:sz w:val="20"/>
                <w:szCs w:val="20"/>
                <w:lang w:eastAsia="en-GB"/>
              </w:rPr>
              <w:t xml:space="preserve"> for all countries.</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w:t>
            </w:r>
            <w:r w:rsidR="00991F48">
              <w:rPr>
                <w:rFonts w:ascii="Times New Roman" w:eastAsia="Times New Roman" w:hAnsi="Times New Roman" w:cs="Times New Roman"/>
                <w:sz w:val="20"/>
                <w:szCs w:val="20"/>
                <w:lang w:eastAsia="en-GB"/>
              </w:rPr>
              <w:t>90/R3300-</w:t>
            </w:r>
            <w:r w:rsidRPr="00E30054">
              <w:rPr>
                <w:rFonts w:ascii="Times New Roman" w:eastAsia="Times New Roman" w:hAnsi="Times New Roman" w:cs="Times New Roman"/>
                <w:sz w:val="20"/>
                <w:szCs w:val="20"/>
                <w:lang w:eastAsia="en-GB"/>
              </w:rPr>
              <w:t>R3600</w:t>
            </w:r>
          </w:p>
          <w:p w:rsidR="00DA4989" w:rsidRPr="00E30054" w:rsidRDefault="00DA4989" w:rsidP="00991F48">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NM1</w:t>
            </w:r>
            <w:r w:rsidR="00991F4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NM31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w:t>
            </w:r>
          </w:p>
        </w:tc>
        <w:tc>
          <w:tcPr>
            <w:tcW w:w="4739" w:type="dxa"/>
          </w:tcPr>
          <w:p w:rsidR="00991F48"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w:t>
            </w:r>
            <w:r w:rsidR="00991F48">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xml:space="preserve">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C1290/R3610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NM32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w:t>
            </w:r>
          </w:p>
        </w:tc>
        <w:tc>
          <w:tcPr>
            <w:tcW w:w="4739" w:type="dxa"/>
          </w:tcPr>
          <w:p w:rsidR="00DA4989" w:rsidRPr="00E30054" w:rsidRDefault="00991F48"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amount of </w:t>
            </w:r>
            <w:r w:rsidRPr="00E30054">
              <w:rPr>
                <w:rFonts w:ascii="Times New Roman" w:eastAsia="Times New Roman" w:hAnsi="Times New Roman" w:cs="Times New Roman"/>
                <w:sz w:val="20"/>
                <w:szCs w:val="20"/>
                <w:lang w:eastAsia="en-GB"/>
              </w:rPr>
              <w:t xml:space="preserve">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w:t>
            </w:r>
            <w:r>
              <w:rPr>
                <w:rFonts w:ascii="Times New Roman" w:eastAsia="Times New Roman" w:hAnsi="Times New Roman" w:cs="Times New Roman"/>
                <w:sz w:val="20"/>
                <w:szCs w:val="20"/>
                <w:lang w:eastAsia="en-GB"/>
              </w:rPr>
              <w:t xml:space="preserve"> for all countries.</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C1300/R3300</w:t>
            </w:r>
            <w:r w:rsidR="00991F4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R3600</w:t>
            </w:r>
          </w:p>
          <w:p w:rsidR="00DA4989" w:rsidRPr="00E30054" w:rsidRDefault="00DA4989" w:rsidP="00991F48">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NN1</w:t>
            </w:r>
            <w:r w:rsidR="00991F4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w:t>
            </w:r>
          </w:p>
        </w:tc>
        <w:tc>
          <w:tcPr>
            <w:tcW w:w="4739" w:type="dxa"/>
          </w:tcPr>
          <w:p w:rsidR="00991F48"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this peril, arising from the health sub-module mass accident, for each </w:t>
            </w:r>
            <w:r w:rsidR="00991F48">
              <w:rPr>
                <w:rFonts w:ascii="Times New Roman" w:eastAsia="Times New Roman" w:hAnsi="Times New Roman" w:cs="Times New Roman"/>
                <w:sz w:val="20"/>
                <w:szCs w:val="20"/>
                <w:lang w:eastAsia="en-GB"/>
              </w:rPr>
              <w:t>country.</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C1300/R3610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Mass accident all countries before diversification</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countries, for the health sub-module mass accident.</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C1300/R3620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NN33</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the health sub-module mass accident risks relating to the different countries.</w:t>
            </w:r>
          </w:p>
        </w:tc>
      </w:tr>
      <w:tr w:rsidR="00DA4989" w:rsidTr="009F11BB">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C1300/R3630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NN34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Mass accident all countries after diversification</w:t>
            </w:r>
          </w:p>
        </w:tc>
        <w:tc>
          <w:tcPr>
            <w:tcW w:w="4739" w:type="dxa"/>
            <w:tcBorders>
              <w:bottom w:val="single" w:sz="4" w:space="0" w:color="auto"/>
            </w:tcBorders>
          </w:tcPr>
          <w:p w:rsidR="00991F48"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for the health sub-module mass accident risk, taking into consideration the diversification effect given in C1300/R3620. </w:t>
            </w:r>
          </w:p>
        </w:tc>
      </w:tr>
      <w:tr w:rsidR="00DA4989" w:rsidTr="00991F48">
        <w:tc>
          <w:tcPr>
            <w:tcW w:w="9242" w:type="dxa"/>
            <w:gridSpan w:val="3"/>
            <w:tcBorders>
              <w:top w:val="single" w:sz="4" w:space="0" w:color="auto"/>
              <w:left w:val="nil"/>
              <w:bottom w:val="single" w:sz="4" w:space="0" w:color="auto"/>
              <w:right w:val="nil"/>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 xml:space="preserve">Health </w:t>
            </w:r>
            <w:ins w:id="709" w:author="Author">
              <w:r w:rsidR="00572F90">
                <w:rPr>
                  <w:rFonts w:ascii="Times New Roman" w:eastAsia="Times New Roman" w:hAnsi="Times New Roman" w:cs="Times New Roman"/>
                  <w:b/>
                  <w:bCs/>
                  <w:sz w:val="20"/>
                  <w:szCs w:val="20"/>
                  <w:lang w:eastAsia="en-GB"/>
                </w:rPr>
                <w:t>NSLT</w:t>
              </w:r>
              <w:r w:rsidR="00572F90" w:rsidRPr="00E30054">
                <w:rPr>
                  <w:rFonts w:ascii="Times New Roman" w:eastAsia="Times New Roman" w:hAnsi="Times New Roman" w:cs="Times New Roman"/>
                  <w:b/>
                  <w:bCs/>
                  <w:sz w:val="20"/>
                  <w:szCs w:val="20"/>
                  <w:lang w:eastAsia="en-GB"/>
                </w:rPr>
                <w:t xml:space="preserve"> </w:t>
              </w:r>
            </w:ins>
            <w:r w:rsidRPr="00E30054">
              <w:rPr>
                <w:rFonts w:ascii="Times New Roman" w:eastAsia="Times New Roman" w:hAnsi="Times New Roman" w:cs="Times New Roman"/>
                <w:b/>
                <w:bCs/>
                <w:sz w:val="20"/>
                <w:szCs w:val="20"/>
                <w:lang w:eastAsia="en-GB"/>
              </w:rPr>
              <w:t>catastrophe risk – Concentration accident</w:t>
            </w:r>
          </w:p>
        </w:tc>
      </w:tr>
      <w:tr w:rsidR="00DA4989" w:rsidTr="009F11BB">
        <w:tc>
          <w:tcPr>
            <w:tcW w:w="1951" w:type="dxa"/>
            <w:tcBorders>
              <w:top w:val="single" w:sz="4" w:space="0" w:color="auto"/>
            </w:tcBorders>
          </w:tcPr>
          <w:p w:rsidR="00DA4989" w:rsidRPr="00E30054" w:rsidRDefault="00F10BF1"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C1310/R3700-</w:t>
            </w:r>
            <w:r w:rsidR="00DA4989" w:rsidRPr="00E30054">
              <w:rPr>
                <w:rFonts w:ascii="Times New Roman" w:eastAsia="Times New Roman" w:hAnsi="Times New Roman" w:cs="Times New Roman"/>
                <w:sz w:val="20"/>
                <w:szCs w:val="20"/>
                <w:lang w:eastAsia="en-GB"/>
              </w:rPr>
              <w:t>R40</w:t>
            </w:r>
            <w:r w:rsidR="00C22A7A">
              <w:rPr>
                <w:rFonts w:ascii="Times New Roman" w:eastAsia="Times New Roman" w:hAnsi="Times New Roman" w:cs="Times New Roman"/>
                <w:sz w:val="20"/>
                <w:szCs w:val="20"/>
                <w:lang w:eastAsia="en-GB"/>
              </w:rPr>
              <w:t>1</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F10BF1">
              <w:rPr>
                <w:rFonts w:ascii="Times New Roman" w:eastAsia="Times New Roman" w:hAnsi="Times New Roman" w:cs="Times New Roman"/>
                <w:sz w:val="20"/>
                <w:szCs w:val="20"/>
                <w:lang w:eastAsia="en-GB"/>
              </w:rPr>
              <w:t>OA1-</w:t>
            </w:r>
            <w:r w:rsidRPr="00E30054">
              <w:rPr>
                <w:rFonts w:ascii="Times New Roman" w:eastAsia="Times New Roman" w:hAnsi="Times New Roman" w:cs="Times New Roman"/>
                <w:sz w:val="20"/>
                <w:szCs w:val="20"/>
                <w:lang w:eastAsia="en-GB"/>
              </w:rPr>
              <w:t>OA31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Largest known accident risk concentration – Countries</w:t>
            </w:r>
          </w:p>
        </w:tc>
        <w:tc>
          <w:tcPr>
            <w:tcW w:w="4739"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largest accident risk concentration of an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for each </w:t>
            </w:r>
            <w:r w:rsidR="00190FA5">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shall be equal to the largest number of persons for which the following conditions are met: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The insurance or reinsurance </w:t>
            </w:r>
            <w:r w:rsidR="00DB72E9">
              <w:rPr>
                <w:rFonts w:ascii="Times New Roman" w:eastAsia="Times New Roman" w:hAnsi="Times New Roman" w:cs="Times New Roman"/>
                <w:sz w:val="20"/>
                <w:szCs w:val="20"/>
                <w:lang w:eastAsia="en-GB"/>
              </w:rPr>
              <w:t>group</w:t>
            </w:r>
            <w:r w:rsidR="00DA4989" w:rsidRPr="00E30054">
              <w:rPr>
                <w:rFonts w:ascii="Times New Roman" w:eastAsia="Times New Roman" w:hAnsi="Times New Roman" w:cs="Times New Roman"/>
                <w:sz w:val="20"/>
                <w:szCs w:val="20"/>
                <w:lang w:eastAsia="en-GB"/>
              </w:rPr>
              <w:t xml:space="preserve"> has a workers' compensation insurance or reinsurance obligation or a group income protection insurance or reinsurance obligation in relation to each of the persons;</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obligations in relation to each of the persons cover at least one of the events set out in the next item;</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persons are working in the same building which is situated in this particular country.</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These persons are insured against the following types of event: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Death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Permanent disability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10 years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12 months caused by an accident;</w:t>
            </w:r>
          </w:p>
          <w:p w:rsidR="00DA4989" w:rsidRPr="00E30054" w:rsidRDefault="00190FA5"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Medical treatment caused by an accident.</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C1320/R3700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C1330/R3700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C1340/R3700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C1350/R3700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B43C2B" w:rsidRDefault="00DA4989" w:rsidP="00AB57AB">
            <w:pPr>
              <w:rPr>
                <w:rFonts w:ascii="Times New Roman" w:eastAsia="Times New Roman" w:hAnsi="Times New Roman" w:cs="Times New Roman"/>
                <w:sz w:val="20"/>
                <w:szCs w:val="20"/>
                <w:lang w:eastAsia="en-GB"/>
              </w:rPr>
            </w:pPr>
            <w:r w:rsidRPr="00B43C2B">
              <w:rPr>
                <w:rFonts w:ascii="Times New Roman" w:eastAsia="Times New Roman" w:hAnsi="Times New Roman" w:cs="Times New Roman"/>
                <w:sz w:val="20"/>
                <w:szCs w:val="20"/>
                <w:lang w:eastAsia="en-GB"/>
              </w:rPr>
              <w:t>C1360/R3700</w:t>
            </w:r>
            <w:r w:rsidR="00B43C2B" w:rsidRPr="00B43C2B">
              <w:rPr>
                <w:rFonts w:ascii="Times New Roman" w:eastAsia="Times New Roman" w:hAnsi="Times New Roman" w:cs="Times New Roman"/>
                <w:sz w:val="20"/>
                <w:szCs w:val="20"/>
                <w:lang w:eastAsia="en-GB"/>
              </w:rPr>
              <w:t>-</w:t>
            </w:r>
            <w:r w:rsidR="00C22A7A">
              <w:rPr>
                <w:rFonts w:ascii="Times New Roman" w:eastAsia="Times New Roman" w:hAnsi="Times New Roman" w:cs="Times New Roman"/>
                <w:sz w:val="20"/>
                <w:szCs w:val="20"/>
                <w:lang w:eastAsia="en-GB"/>
              </w:rPr>
              <w:t>R401</w:t>
            </w:r>
            <w:r w:rsidRPr="00B43C2B">
              <w:rPr>
                <w:rFonts w:ascii="Times New Roman" w:eastAsia="Times New Roman" w:hAnsi="Times New Roman" w:cs="Times New Roman"/>
                <w:sz w:val="20"/>
                <w:szCs w:val="20"/>
                <w:lang w:eastAsia="en-GB"/>
              </w:rPr>
              <w:t>0</w:t>
            </w:r>
          </w:p>
          <w:p w:rsidR="00DA4989" w:rsidRPr="00B43C2B" w:rsidRDefault="00DA4989" w:rsidP="00AB57AB">
            <w:pPr>
              <w:rPr>
                <w:rFonts w:ascii="Times New Roman" w:eastAsia="Times New Roman" w:hAnsi="Times New Roman" w:cs="Times New Roman"/>
                <w:sz w:val="20"/>
                <w:szCs w:val="20"/>
                <w:lang w:eastAsia="en-GB"/>
              </w:rPr>
            </w:pPr>
            <w:r w:rsidRPr="00B43C2B">
              <w:rPr>
                <w:rFonts w:ascii="Times New Roman" w:eastAsia="Times New Roman" w:hAnsi="Times New Roman" w:cs="Times New Roman"/>
                <w:sz w:val="20"/>
                <w:szCs w:val="20"/>
                <w:lang w:eastAsia="en-GB"/>
              </w:rPr>
              <w:t>(</w:t>
            </w:r>
            <w:r w:rsidR="00B43C2B" w:rsidRPr="00B43C2B">
              <w:rPr>
                <w:rFonts w:ascii="Times New Roman" w:eastAsia="Times New Roman" w:hAnsi="Times New Roman" w:cs="Times New Roman"/>
                <w:sz w:val="20"/>
                <w:szCs w:val="20"/>
                <w:lang w:eastAsia="en-GB"/>
              </w:rPr>
              <w:t>OB1-OB31, OC1-OC31, OD1-OD31, OE1-OE31, OF1-</w:t>
            </w:r>
            <w:r w:rsidRPr="00B43C2B">
              <w:rPr>
                <w:rFonts w:ascii="Times New Roman" w:eastAsia="Times New Roman" w:hAnsi="Times New Roman" w:cs="Times New Roman"/>
                <w:sz w:val="20"/>
                <w:szCs w:val="20"/>
                <w:lang w:eastAsia="en-GB"/>
              </w:rPr>
              <w:t>OF31)</w:t>
            </w:r>
          </w:p>
        </w:tc>
        <w:tc>
          <w:tcPr>
            <w:tcW w:w="2552" w:type="dxa"/>
          </w:tcPr>
          <w:p w:rsidR="00DA4989" w:rsidRPr="00E30054" w:rsidRDefault="00DA4989" w:rsidP="00B43C2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Average sum insured per  type of event </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value of the benefits shall be the sum insured or where the insurance contract provides for recurring benefit payments the best estimate of the benefit payments in case of event type</w:t>
            </w:r>
            <w:r w:rsidR="00B43C2B">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w:t>
            </w:r>
          </w:p>
          <w:p w:rsidR="00B43C2B" w:rsidRDefault="00B43C2B" w:rsidP="00AB57AB">
            <w:pPr>
              <w:rPr>
                <w:rFonts w:ascii="Times New Roman" w:eastAsia="Times New Roman" w:hAnsi="Times New Roman" w:cs="Times New Roman"/>
                <w:sz w:val="20"/>
                <w:szCs w:val="20"/>
                <w:lang w:eastAsia="en-GB"/>
              </w:rPr>
            </w:pPr>
          </w:p>
          <w:p w:rsidR="00DA4989" w:rsidRPr="00E13DB9" w:rsidRDefault="00DA4989" w:rsidP="00E13DB9">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Where the benefits of an insurance contract depend on the nature or extent of any injury resulting from event </w:t>
            </w:r>
            <w:r w:rsidR="00B43C2B">
              <w:rPr>
                <w:rFonts w:ascii="Times New Roman" w:eastAsia="Times New Roman" w:hAnsi="Times New Roman" w:cs="Times New Roman"/>
                <w:sz w:val="20"/>
                <w:szCs w:val="20"/>
                <w:lang w:eastAsia="en-GB"/>
              </w:rPr>
              <w:t>types</w:t>
            </w:r>
            <w:r w:rsidRPr="00E13DB9">
              <w:rPr>
                <w:rFonts w:ascii="Times New Roman" w:eastAsia="Times New Roman" w:hAnsi="Times New Roman" w:cs="Times New Roman"/>
                <w:sz w:val="20"/>
                <w:szCs w:val="20"/>
                <w:lang w:eastAsia="en-GB"/>
              </w:rPr>
              <w:t>, the calculation of the value of the benefits shall be based on the maximum benefits obtainable under the contract which are consistent with the event.</w:t>
            </w:r>
          </w:p>
          <w:p w:rsidR="00DA4989" w:rsidRPr="00E13DB9" w:rsidRDefault="00DA4989" w:rsidP="00E13DB9">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 </w:t>
            </w:r>
          </w:p>
          <w:p w:rsidR="00B43C2B" w:rsidRPr="00E30054" w:rsidRDefault="00DA4989" w:rsidP="00B43C2B">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For medical expense insurance and reinsurance obligations the value of the benefits shall be based on an estimate of the average amounts paid in case of event </w:t>
            </w:r>
            <w:r w:rsidR="00B43C2B">
              <w:rPr>
                <w:rFonts w:ascii="Times New Roman" w:eastAsia="Times New Roman" w:hAnsi="Times New Roman" w:cs="Times New Roman"/>
                <w:sz w:val="20"/>
                <w:szCs w:val="20"/>
                <w:lang w:eastAsia="en-GB"/>
              </w:rPr>
              <w:t>types</w:t>
            </w:r>
            <w:r w:rsidRPr="00E13DB9">
              <w:rPr>
                <w:rFonts w:ascii="Times New Roman" w:eastAsia="Times New Roman" w:hAnsi="Times New Roman" w:cs="Times New Roman"/>
                <w:sz w:val="20"/>
                <w:szCs w:val="20"/>
                <w:lang w:eastAsia="en-GB"/>
              </w:rPr>
              <w:t>, taking into account the specific guarantees the obligations include.</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C1370/R3700</w:t>
            </w:r>
            <w:r w:rsidR="00B43C2B">
              <w:rPr>
                <w:rFonts w:ascii="Times New Roman" w:eastAsia="Times New Roman" w:hAnsi="Times New Roman" w:cs="Times New Roman"/>
                <w:sz w:val="20"/>
                <w:szCs w:val="20"/>
                <w:lang w:eastAsia="en-GB"/>
              </w:rPr>
              <w:t>-</w:t>
            </w:r>
            <w:r w:rsidR="00C22A7A">
              <w:rPr>
                <w:rFonts w:ascii="Times New Roman" w:eastAsia="Times New Roman" w:hAnsi="Times New Roman" w:cs="Times New Roman"/>
                <w:sz w:val="20"/>
                <w:szCs w:val="20"/>
                <w:lang w:eastAsia="en-GB"/>
              </w:rPr>
              <w:t>R401</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B43C2B">
              <w:rPr>
                <w:rFonts w:ascii="Times New Roman" w:eastAsia="Times New Roman" w:hAnsi="Times New Roman" w:cs="Times New Roman"/>
                <w:sz w:val="20"/>
                <w:szCs w:val="20"/>
                <w:lang w:eastAsia="en-GB"/>
              </w:rPr>
              <w:t>OG1-</w:t>
            </w:r>
            <w:r w:rsidRPr="00E30054">
              <w:rPr>
                <w:rFonts w:ascii="Times New Roman" w:eastAsia="Times New Roman" w:hAnsi="Times New Roman" w:cs="Times New Roman"/>
                <w:sz w:val="20"/>
                <w:szCs w:val="20"/>
                <w:lang w:eastAsia="en-GB"/>
              </w:rPr>
              <w:t>OG31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BE1F3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w:t>
            </w:r>
          </w:p>
        </w:tc>
        <w:tc>
          <w:tcPr>
            <w:tcW w:w="4739" w:type="dxa"/>
          </w:tcPr>
          <w:p w:rsidR="00B43C2B" w:rsidRPr="00E30054" w:rsidRDefault="00DA4989" w:rsidP="00B43C2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before risk mitigation, for each </w:t>
            </w:r>
            <w:r w:rsidR="00B43C2B">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arising from the health sub-module concentration accident.</w:t>
            </w:r>
          </w:p>
        </w:tc>
      </w:tr>
      <w:tr w:rsidR="00DA4989" w:rsidRPr="00BE1F32" w:rsidTr="009F11BB">
        <w:tc>
          <w:tcPr>
            <w:tcW w:w="1951" w:type="dxa"/>
            <w:shd w:val="clear" w:color="auto" w:fill="auto"/>
          </w:tcPr>
          <w:p w:rsidR="00DA4989" w:rsidRPr="00BE1F32" w:rsidRDefault="00BE1F32" w:rsidP="00AB57AB">
            <w:pPr>
              <w:rP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C1410</w:t>
            </w:r>
          </w:p>
          <w:p w:rsidR="00DA4989" w:rsidRPr="00BE1F32" w:rsidRDefault="00C22A7A" w:rsidP="00AB57AB">
            <w:pPr>
              <w:rPr>
                <w:rFonts w:ascii="Times New Roman" w:eastAsia="Times New Roman" w:hAnsi="Times New Roman" w:cs="Times New Roman"/>
                <w:sz w:val="20"/>
                <w:szCs w:val="20"/>
                <w:lang w:eastAsia="en-GB"/>
              </w:rPr>
            </w:pPr>
            <w:del w:id="710" w:author="Author">
              <w:r w:rsidDel="006D2696">
                <w:rPr>
                  <w:rFonts w:ascii="Times New Roman" w:eastAsia="Times New Roman" w:hAnsi="Times New Roman" w:cs="Times New Roman"/>
                  <w:sz w:val="20"/>
                  <w:szCs w:val="20"/>
                  <w:lang w:eastAsia="en-GB"/>
                </w:rPr>
                <w:delText>…</w:delText>
              </w:r>
            </w:del>
          </w:p>
        </w:tc>
        <w:tc>
          <w:tcPr>
            <w:tcW w:w="2552" w:type="dxa"/>
            <w:shd w:val="clear" w:color="auto" w:fill="auto"/>
          </w:tcPr>
          <w:p w:rsidR="00DA4989" w:rsidRPr="00BE1F32" w:rsidDel="003330C3" w:rsidRDefault="00DA4989" w:rsidP="00AB57AB">
            <w:pPr>
              <w:rP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Other countries to be considered in the Concentration accident</w:t>
            </w:r>
          </w:p>
        </w:tc>
        <w:tc>
          <w:tcPr>
            <w:tcW w:w="4739" w:type="dxa"/>
            <w:shd w:val="clear" w:color="auto" w:fill="auto"/>
          </w:tcPr>
          <w:p w:rsidR="00DA4989" w:rsidRPr="00BE1F32" w:rsidRDefault="00DA4989" w:rsidP="00AB57AB">
            <w:pPr>
              <w:rP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Identify the ISO code of other countries to be considered in the Concentration accident</w:t>
            </w:r>
            <w:r w:rsidR="00BE1F32" w:rsidRPr="00BE1F32">
              <w:rPr>
                <w:rFonts w:ascii="Times New Roman" w:eastAsia="Times New Roman" w:hAnsi="Times New Roman" w:cs="Times New Roman"/>
                <w:sz w:val="20"/>
                <w:szCs w:val="20"/>
                <w:lang w:eastAsia="en-GB"/>
              </w:rPr>
              <w:t>.</w:t>
            </w:r>
          </w:p>
          <w:p w:rsidR="00BE1F32" w:rsidRPr="00BE1F32" w:rsidRDefault="00BE1F32" w:rsidP="00AB57AB">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OG32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Concentration accident all countries before diversification</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countries, for the health sub-module concentration accident.</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OG33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
          <w:p w:rsidR="00DA4989" w:rsidRPr="00E30054" w:rsidRDefault="00DA4989" w:rsidP="00FB157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health sub-module concentration accident relating to the different countries.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4</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OG34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Concentration accident all countries after diversification</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countries, for the health sub-module concentration accident.</w:t>
            </w:r>
          </w:p>
          <w:p w:rsidR="00FB157B" w:rsidRPr="00E30054" w:rsidRDefault="00FB157B" w:rsidP="00AB57AB">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C1380/R3700</w:t>
            </w:r>
            <w:r w:rsidR="00FB157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R40</w:t>
            </w:r>
            <w:r w:rsidR="00FB157B">
              <w:rPr>
                <w:rFonts w:ascii="Times New Roman" w:eastAsia="Times New Roman" w:hAnsi="Times New Roman" w:cs="Times New Roman"/>
                <w:sz w:val="20"/>
                <w:szCs w:val="20"/>
                <w:lang w:eastAsia="en-GB"/>
              </w:rPr>
              <w:t>1</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OH1:OH31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Countries</w:t>
            </w:r>
          </w:p>
        </w:tc>
        <w:tc>
          <w:tcPr>
            <w:tcW w:w="4739" w:type="dxa"/>
          </w:tcPr>
          <w:p w:rsidR="00FB157B" w:rsidRPr="00E30054" w:rsidRDefault="00DA4989" w:rsidP="00FB157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of the countries identified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C1380/R40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OH32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6D269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w:t>
            </w:r>
            <w:ins w:id="711" w:author="Author">
              <w:r w:rsidR="006D2696" w:rsidRPr="00F11C55">
                <w:rPr>
                  <w:rFonts w:ascii="Times New Roman" w:eastAsia="Times New Roman" w:hAnsi="Times New Roman" w:cs="Times New Roman"/>
                  <w:sz w:val="20"/>
                  <w:szCs w:val="20"/>
                  <w:lang w:eastAsia="en-GB"/>
                </w:rPr>
                <w:t xml:space="preserve"> Concentration accident all countries before diversification</w:t>
              </w:r>
            </w:ins>
          </w:p>
        </w:tc>
        <w:tc>
          <w:tcPr>
            <w:tcW w:w="4739" w:type="dxa"/>
          </w:tcPr>
          <w:p w:rsidR="00392443" w:rsidRPr="00E30054" w:rsidRDefault="00392443"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w:t>
            </w:r>
            <w:r w:rsidRPr="00E30054">
              <w:rPr>
                <w:rFonts w:ascii="Times New Roman" w:eastAsia="Times New Roman" w:hAnsi="Times New Roman" w:cs="Times New Roman"/>
                <w:sz w:val="20"/>
                <w:szCs w:val="20"/>
                <w:lang w:eastAsia="en-GB"/>
              </w:rPr>
              <w:t xml:space="preserve">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w:t>
            </w:r>
            <w:r>
              <w:rPr>
                <w:rFonts w:ascii="Times New Roman" w:eastAsia="Times New Roman" w:hAnsi="Times New Roman" w:cs="Times New Roman"/>
                <w:sz w:val="20"/>
                <w:szCs w:val="20"/>
                <w:lang w:eastAsia="en-GB"/>
              </w:rPr>
              <w:t xml:space="preserve"> for all countries.</w:t>
            </w:r>
          </w:p>
        </w:tc>
      </w:tr>
      <w:tr w:rsidR="00DA4989" w:rsidTr="009F11BB">
        <w:tc>
          <w:tcPr>
            <w:tcW w:w="1951" w:type="dxa"/>
          </w:tcPr>
          <w:p w:rsidR="00DA4989" w:rsidRPr="00E30054" w:rsidRDefault="007B128E"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C1390/R3700-</w:t>
            </w:r>
            <w:r w:rsidR="00DA4989" w:rsidRPr="00E30054">
              <w:rPr>
                <w:rFonts w:ascii="Times New Roman" w:eastAsia="Times New Roman" w:hAnsi="Times New Roman" w:cs="Times New Roman"/>
                <w:sz w:val="20"/>
                <w:szCs w:val="20"/>
                <w:lang w:eastAsia="en-GB"/>
              </w:rPr>
              <w:t>R40</w:t>
            </w:r>
            <w:r>
              <w:rPr>
                <w:rFonts w:ascii="Times New Roman" w:eastAsia="Times New Roman" w:hAnsi="Times New Roman" w:cs="Times New Roman"/>
                <w:sz w:val="20"/>
                <w:szCs w:val="20"/>
                <w:lang w:eastAsia="en-GB"/>
              </w:rPr>
              <w:t>1</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OI1:OI31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B128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w:t>
            </w:r>
            <w:ins w:id="712" w:author="Author">
              <w:r w:rsidR="006D2696" w:rsidRPr="00E30054">
                <w:rPr>
                  <w:rFonts w:ascii="Times New Roman" w:eastAsia="Times New Roman" w:hAnsi="Times New Roman" w:cs="Times New Roman"/>
                  <w:sz w:val="20"/>
                  <w:szCs w:val="20"/>
                  <w:lang w:eastAsia="en-GB"/>
                </w:rPr>
                <w:t>– Countries</w:t>
              </w:r>
            </w:ins>
          </w:p>
        </w:tc>
        <w:tc>
          <w:tcPr>
            <w:tcW w:w="4739" w:type="dxa"/>
          </w:tcPr>
          <w:p w:rsidR="007B128E" w:rsidRPr="00E30054" w:rsidRDefault="00DA4989" w:rsidP="007B128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of the countries identified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C1390/R40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OI32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w:t>
            </w:r>
            <w:ins w:id="713" w:author="Author">
              <w:r w:rsidR="006D2696" w:rsidRPr="00F11C55">
                <w:rPr>
                  <w:rFonts w:ascii="Times New Roman" w:eastAsia="Times New Roman" w:hAnsi="Times New Roman" w:cs="Times New Roman"/>
                  <w:sz w:val="20"/>
                  <w:szCs w:val="20"/>
                  <w:lang w:eastAsia="en-GB"/>
                </w:rPr>
                <w:t xml:space="preserve"> Concentration accident all countries before diversification</w:t>
              </w:r>
            </w:ins>
          </w:p>
        </w:tc>
        <w:tc>
          <w:tcPr>
            <w:tcW w:w="4739" w:type="dxa"/>
          </w:tcPr>
          <w:p w:rsidR="00DA4989" w:rsidRPr="00E30054" w:rsidRDefault="007B128E"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w:t>
            </w:r>
            <w:r>
              <w:rPr>
                <w:rFonts w:ascii="Times New Roman" w:eastAsia="Times New Roman" w:hAnsi="Times New Roman" w:cs="Times New Roman"/>
                <w:sz w:val="20"/>
                <w:szCs w:val="20"/>
                <w:lang w:eastAsia="en-GB"/>
              </w:rPr>
              <w:t xml:space="preserve"> for all countries.</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C1400/R3700</w:t>
            </w:r>
            <w:r w:rsidR="007B128E">
              <w:rPr>
                <w:rFonts w:ascii="Times New Roman" w:eastAsia="Times New Roman" w:hAnsi="Times New Roman" w:cs="Times New Roman"/>
                <w:sz w:val="20"/>
                <w:szCs w:val="20"/>
                <w:lang w:eastAsia="en-GB"/>
              </w:rPr>
              <w:t>-</w:t>
            </w:r>
            <w:r w:rsidR="004950FA">
              <w:rPr>
                <w:rFonts w:ascii="Times New Roman" w:eastAsia="Times New Roman" w:hAnsi="Times New Roman" w:cs="Times New Roman"/>
                <w:sz w:val="20"/>
                <w:szCs w:val="20"/>
                <w:lang w:eastAsia="en-GB"/>
              </w:rPr>
              <w:t>R401</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OJ1:OJ31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4950F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w:t>
            </w:r>
            <w:ins w:id="714" w:author="Author">
              <w:r w:rsidR="006D2696" w:rsidRPr="00E30054">
                <w:rPr>
                  <w:rFonts w:ascii="Times New Roman" w:eastAsia="Times New Roman" w:hAnsi="Times New Roman" w:cs="Times New Roman"/>
                  <w:sz w:val="20"/>
                  <w:szCs w:val="20"/>
                  <w:lang w:eastAsia="en-GB"/>
                </w:rPr>
                <w:t>– Countries</w:t>
              </w:r>
            </w:ins>
          </w:p>
        </w:tc>
        <w:tc>
          <w:tcPr>
            <w:tcW w:w="4739" w:type="dxa"/>
          </w:tcPr>
          <w:p w:rsidR="004950FA" w:rsidRPr="00E30054" w:rsidRDefault="00DA4989" w:rsidP="004950F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arising from the health sub-module concentration accident for each of the countries identified.</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OJ32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Concentration accident all countries before diversification</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before diversification between countries, for the health sub-module concentration accident.</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OJ33</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capital requirement after risk mitigations for the health sub-module concentration accident risks relating to the different countries. </w:t>
            </w:r>
          </w:p>
        </w:tc>
      </w:tr>
      <w:tr w:rsidR="00DA4989" w:rsidTr="009F11BB">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4</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OJ34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Concentration accident all countries after diversification</w:t>
            </w:r>
          </w:p>
        </w:tc>
        <w:tc>
          <w:tcPr>
            <w:tcW w:w="4739" w:type="dxa"/>
            <w:tcBorders>
              <w:bottom w:val="single" w:sz="4" w:space="0" w:color="auto"/>
            </w:tcBorders>
          </w:tcPr>
          <w:p w:rsidR="00654E03" w:rsidRDefault="00DA4989" w:rsidP="00654E0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the health sub-module concentration accident risk, taking into consideration the diversification effect given in C1400/R4020.</w:t>
            </w:r>
          </w:p>
          <w:p w:rsidR="00DA4989" w:rsidRPr="00E30054" w:rsidRDefault="00DA4989" w:rsidP="00654E0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 </w:t>
            </w:r>
          </w:p>
        </w:tc>
      </w:tr>
      <w:tr w:rsidR="00DA4989" w:rsidTr="00FE6F9E">
        <w:tc>
          <w:tcPr>
            <w:tcW w:w="9242" w:type="dxa"/>
            <w:gridSpan w:val="3"/>
            <w:tcBorders>
              <w:top w:val="single" w:sz="4" w:space="0" w:color="auto"/>
              <w:left w:val="nil"/>
              <w:bottom w:val="single" w:sz="4" w:space="0" w:color="auto"/>
              <w:right w:val="nil"/>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 xml:space="preserve">Health </w:t>
            </w:r>
            <w:ins w:id="715" w:author="Author">
              <w:r w:rsidR="00572F90">
                <w:rPr>
                  <w:rFonts w:ascii="Times New Roman" w:eastAsia="Times New Roman" w:hAnsi="Times New Roman" w:cs="Times New Roman"/>
                  <w:b/>
                  <w:bCs/>
                  <w:sz w:val="20"/>
                  <w:szCs w:val="20"/>
                  <w:lang w:eastAsia="en-GB"/>
                </w:rPr>
                <w:t>NSLT</w:t>
              </w:r>
              <w:r w:rsidR="00572F90" w:rsidRPr="00E30054">
                <w:rPr>
                  <w:rFonts w:ascii="Times New Roman" w:eastAsia="Times New Roman" w:hAnsi="Times New Roman" w:cs="Times New Roman"/>
                  <w:b/>
                  <w:bCs/>
                  <w:sz w:val="20"/>
                  <w:szCs w:val="20"/>
                  <w:lang w:eastAsia="en-GB"/>
                </w:rPr>
                <w:t xml:space="preserve"> </w:t>
              </w:r>
            </w:ins>
            <w:r w:rsidRPr="00E30054">
              <w:rPr>
                <w:rFonts w:ascii="Times New Roman" w:eastAsia="Times New Roman" w:hAnsi="Times New Roman" w:cs="Times New Roman"/>
                <w:b/>
                <w:bCs/>
                <w:sz w:val="20"/>
                <w:szCs w:val="20"/>
                <w:lang w:eastAsia="en-GB"/>
              </w:rPr>
              <w:t>catastrophe risk – Pandemic</w:t>
            </w:r>
          </w:p>
        </w:tc>
      </w:tr>
      <w:tr w:rsidR="00DA4989" w:rsidTr="009F11BB">
        <w:tc>
          <w:tcPr>
            <w:tcW w:w="1951" w:type="dxa"/>
            <w:tcBorders>
              <w:top w:val="single" w:sz="4" w:space="0" w:color="auto"/>
            </w:tcBorders>
          </w:tcPr>
          <w:p w:rsidR="00DA4989" w:rsidRPr="00E30054" w:rsidDel="006D2696" w:rsidRDefault="00DA4989" w:rsidP="00AB57AB">
            <w:pPr>
              <w:rPr>
                <w:del w:id="716" w:author="Author"/>
                <w:rFonts w:ascii="Times New Roman" w:eastAsia="Times New Roman" w:hAnsi="Times New Roman" w:cs="Times New Roman"/>
                <w:sz w:val="20"/>
                <w:szCs w:val="20"/>
                <w:lang w:eastAsia="en-GB"/>
              </w:rPr>
            </w:pPr>
            <w:del w:id="717" w:author="Author">
              <w:r w:rsidRPr="00E30054" w:rsidDel="006D2696">
                <w:rPr>
                  <w:rFonts w:ascii="Times New Roman" w:eastAsia="Times New Roman" w:hAnsi="Times New Roman" w:cs="Times New Roman"/>
                  <w:sz w:val="20"/>
                  <w:szCs w:val="20"/>
                  <w:lang w:eastAsia="en-GB"/>
                </w:rPr>
                <w:delText>C14</w:delText>
              </w:r>
              <w:r w:rsidR="00C05282" w:rsidDel="006D2696">
                <w:rPr>
                  <w:rFonts w:ascii="Times New Roman" w:eastAsia="Times New Roman" w:hAnsi="Times New Roman" w:cs="Times New Roman"/>
                  <w:sz w:val="20"/>
                  <w:szCs w:val="20"/>
                  <w:lang w:eastAsia="en-GB"/>
                </w:rPr>
                <w:delText>2</w:delText>
              </w:r>
              <w:r w:rsidRPr="00E30054" w:rsidDel="006D2696">
                <w:rPr>
                  <w:rFonts w:ascii="Times New Roman" w:eastAsia="Times New Roman" w:hAnsi="Times New Roman" w:cs="Times New Roman"/>
                  <w:sz w:val="20"/>
                  <w:szCs w:val="20"/>
                  <w:lang w:eastAsia="en-GB"/>
                </w:rPr>
                <w:delText>0/R44</w:delText>
              </w:r>
              <w:r w:rsidDel="006D2696">
                <w:rPr>
                  <w:rFonts w:ascii="Times New Roman" w:eastAsia="Times New Roman" w:hAnsi="Times New Roman" w:cs="Times New Roman"/>
                  <w:sz w:val="20"/>
                  <w:szCs w:val="20"/>
                  <w:lang w:eastAsia="en-GB"/>
                </w:rPr>
                <w:delText>1</w:delText>
              </w:r>
              <w:r w:rsidRPr="00E30054" w:rsidDel="006D2696">
                <w:rPr>
                  <w:rFonts w:ascii="Times New Roman" w:eastAsia="Times New Roman" w:hAnsi="Times New Roman" w:cs="Times New Roman"/>
                  <w:sz w:val="20"/>
                  <w:szCs w:val="20"/>
                  <w:lang w:eastAsia="en-GB"/>
                </w:rPr>
                <w:delText>0</w:delText>
              </w:r>
            </w:del>
          </w:p>
          <w:p w:rsidR="00DA4989" w:rsidRPr="00E30054" w:rsidRDefault="00C22A7A" w:rsidP="00AB57AB">
            <w:pPr>
              <w:rPr>
                <w:rFonts w:ascii="Times New Roman" w:eastAsia="Times New Roman" w:hAnsi="Times New Roman" w:cs="Times New Roman"/>
                <w:sz w:val="20"/>
                <w:szCs w:val="20"/>
                <w:lang w:eastAsia="en-GB"/>
              </w:rPr>
            </w:pPr>
            <w:del w:id="718" w:author="Author">
              <w:r w:rsidDel="006D2696">
                <w:rPr>
                  <w:rFonts w:ascii="Times New Roman" w:eastAsia="Times New Roman" w:hAnsi="Times New Roman" w:cs="Times New Roman"/>
                  <w:sz w:val="20"/>
                  <w:szCs w:val="20"/>
                  <w:lang w:eastAsia="en-GB"/>
                </w:rPr>
                <w:delText>(PA32)</w:delText>
              </w:r>
            </w:del>
          </w:p>
        </w:tc>
        <w:tc>
          <w:tcPr>
            <w:tcW w:w="2552"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del w:id="719" w:author="Author">
              <w:r w:rsidRPr="00E30054" w:rsidDel="006D2696">
                <w:rPr>
                  <w:rFonts w:ascii="Times New Roman" w:eastAsia="Times New Roman" w:hAnsi="Times New Roman" w:cs="Times New Roman"/>
                  <w:sz w:val="20"/>
                  <w:szCs w:val="20"/>
                  <w:lang w:eastAsia="en-GB"/>
                </w:rPr>
                <w:delText>Income protection – Number of insured persons - Total all countries</w:delText>
              </w:r>
            </w:del>
          </w:p>
        </w:tc>
        <w:tc>
          <w:tcPr>
            <w:tcW w:w="4739" w:type="dxa"/>
            <w:tcBorders>
              <w:top w:val="single" w:sz="4" w:space="0" w:color="auto"/>
            </w:tcBorders>
          </w:tcPr>
          <w:p w:rsidR="00C05282" w:rsidRPr="00E30054" w:rsidRDefault="00DA4989" w:rsidP="00AB57AB">
            <w:pPr>
              <w:rPr>
                <w:rFonts w:ascii="Times New Roman" w:eastAsia="Times New Roman" w:hAnsi="Times New Roman" w:cs="Times New Roman"/>
                <w:sz w:val="20"/>
                <w:szCs w:val="20"/>
                <w:lang w:eastAsia="en-GB"/>
              </w:rPr>
            </w:pPr>
            <w:del w:id="720" w:author="Author">
              <w:r w:rsidRPr="00E30054" w:rsidDel="006D2696">
                <w:rPr>
                  <w:rFonts w:ascii="Times New Roman" w:eastAsia="Times New Roman" w:hAnsi="Times New Roman" w:cs="Times New Roman"/>
                  <w:sz w:val="20"/>
                  <w:szCs w:val="20"/>
                  <w:lang w:eastAsia="en-GB"/>
                </w:rPr>
                <w:delText xml:space="preserve">Total number of insured persons for all </w:delText>
              </w:r>
              <w:r w:rsidR="00C22A7A" w:rsidDel="006D2696">
                <w:rPr>
                  <w:rFonts w:ascii="Times New Roman" w:eastAsia="Times New Roman" w:hAnsi="Times New Roman" w:cs="Times New Roman"/>
                  <w:sz w:val="20"/>
                  <w:szCs w:val="20"/>
                  <w:lang w:eastAsia="en-GB"/>
                </w:rPr>
                <w:delText xml:space="preserve">default </w:delText>
              </w:r>
              <w:r w:rsidRPr="00E30054" w:rsidDel="006D2696">
                <w:rPr>
                  <w:rFonts w:ascii="Times New Roman" w:eastAsia="Times New Roman" w:hAnsi="Times New Roman" w:cs="Times New Roman"/>
                  <w:sz w:val="20"/>
                  <w:szCs w:val="20"/>
                  <w:lang w:eastAsia="en-GB"/>
                </w:rPr>
                <w:delText>countries covered by the income protection insurance or reinsurance obligations other than workers’ compensation insurance or reinsurance obligations.</w:delText>
              </w:r>
            </w:del>
          </w:p>
        </w:tc>
      </w:tr>
      <w:tr w:rsidR="00DA4989" w:rsidTr="009F11BB">
        <w:tc>
          <w:tcPr>
            <w:tcW w:w="1951" w:type="dxa"/>
          </w:tcPr>
          <w:p w:rsidR="00DA4989" w:rsidDel="006D2696" w:rsidRDefault="00C05282" w:rsidP="00AB57AB">
            <w:pPr>
              <w:rPr>
                <w:del w:id="721" w:author="Author"/>
                <w:rFonts w:ascii="Times New Roman" w:eastAsia="Times New Roman" w:hAnsi="Times New Roman" w:cs="Times New Roman"/>
                <w:sz w:val="20"/>
                <w:szCs w:val="20"/>
                <w:lang w:eastAsia="en-GB"/>
              </w:rPr>
            </w:pPr>
            <w:del w:id="722" w:author="Author">
              <w:r w:rsidDel="006D2696">
                <w:rPr>
                  <w:rFonts w:ascii="Times New Roman" w:eastAsia="Times New Roman" w:hAnsi="Times New Roman" w:cs="Times New Roman"/>
                  <w:sz w:val="20"/>
                  <w:szCs w:val="20"/>
                  <w:lang w:eastAsia="en-GB"/>
                </w:rPr>
                <w:delText>C143</w:delText>
              </w:r>
              <w:r w:rsidR="00DA4989" w:rsidRPr="00E30054" w:rsidDel="006D2696">
                <w:rPr>
                  <w:rFonts w:ascii="Times New Roman" w:eastAsia="Times New Roman" w:hAnsi="Times New Roman" w:cs="Times New Roman"/>
                  <w:sz w:val="20"/>
                  <w:szCs w:val="20"/>
                  <w:lang w:eastAsia="en-GB"/>
                </w:rPr>
                <w:delText>0/R4410</w:delText>
              </w:r>
            </w:del>
          </w:p>
          <w:p w:rsidR="00C22A7A" w:rsidRPr="00E30054" w:rsidDel="006D2696" w:rsidRDefault="00C22A7A" w:rsidP="00AB57AB">
            <w:pPr>
              <w:rPr>
                <w:del w:id="723" w:author="Author"/>
                <w:rFonts w:ascii="Times New Roman" w:eastAsia="Times New Roman" w:hAnsi="Times New Roman" w:cs="Times New Roman"/>
                <w:sz w:val="20"/>
                <w:szCs w:val="20"/>
                <w:lang w:eastAsia="en-GB"/>
              </w:rPr>
            </w:pPr>
            <w:del w:id="724" w:author="Author">
              <w:r w:rsidDel="006D2696">
                <w:rPr>
                  <w:rFonts w:ascii="Times New Roman" w:eastAsia="Times New Roman" w:hAnsi="Times New Roman" w:cs="Times New Roman"/>
                  <w:sz w:val="20"/>
                  <w:szCs w:val="20"/>
                  <w:lang w:eastAsia="en-GB"/>
                </w:rPr>
                <w:delText>(PB32)</w:delText>
              </w:r>
            </w:del>
          </w:p>
          <w:p w:rsidR="00DA4989" w:rsidRPr="00E30054" w:rsidRDefault="00DA4989" w:rsidP="00AB57AB">
            <w:pPr>
              <w:rPr>
                <w:rFonts w:ascii="Times New Roman" w:eastAsia="Times New Roman" w:hAnsi="Times New Roman" w:cs="Times New Roman"/>
                <w:sz w:val="20"/>
                <w:szCs w:val="20"/>
                <w:lang w:eastAsia="en-GB"/>
              </w:rPr>
            </w:pPr>
          </w:p>
        </w:tc>
        <w:tc>
          <w:tcPr>
            <w:tcW w:w="2552" w:type="dxa"/>
          </w:tcPr>
          <w:p w:rsidR="00DA4989" w:rsidRPr="00E30054" w:rsidRDefault="00DA4989" w:rsidP="00AB57AB">
            <w:pPr>
              <w:rPr>
                <w:rFonts w:ascii="Times New Roman" w:eastAsia="Times New Roman" w:hAnsi="Times New Roman" w:cs="Times New Roman"/>
                <w:sz w:val="20"/>
                <w:szCs w:val="20"/>
                <w:lang w:eastAsia="en-GB"/>
              </w:rPr>
            </w:pPr>
            <w:del w:id="725" w:author="Author">
              <w:r w:rsidRPr="00E30054" w:rsidDel="006D2696">
                <w:rPr>
                  <w:rFonts w:ascii="Times New Roman" w:eastAsia="Times New Roman" w:hAnsi="Times New Roman" w:cs="Times New Roman"/>
                  <w:sz w:val="20"/>
                  <w:szCs w:val="20"/>
                  <w:lang w:eastAsia="en-GB"/>
                </w:rPr>
                <w:delText>Income protection -  Total pandemic exposure - Total all countries</w:delText>
              </w:r>
            </w:del>
          </w:p>
        </w:tc>
        <w:tc>
          <w:tcPr>
            <w:tcW w:w="4739" w:type="dxa"/>
          </w:tcPr>
          <w:p w:rsidR="00DA4989" w:rsidRPr="00E30054" w:rsidDel="006D2696" w:rsidRDefault="00DA4989" w:rsidP="00AB57AB">
            <w:pPr>
              <w:rPr>
                <w:del w:id="726" w:author="Author"/>
                <w:rFonts w:ascii="Times New Roman" w:eastAsia="Times New Roman" w:hAnsi="Times New Roman" w:cs="Times New Roman"/>
                <w:sz w:val="20"/>
                <w:szCs w:val="20"/>
                <w:lang w:eastAsia="en-GB"/>
              </w:rPr>
            </w:pPr>
            <w:del w:id="727" w:author="Author">
              <w:r w:rsidRPr="00E30054" w:rsidDel="006D2696">
                <w:rPr>
                  <w:rFonts w:ascii="Times New Roman" w:eastAsia="Times New Roman" w:hAnsi="Times New Roman" w:cs="Times New Roman"/>
                  <w:sz w:val="20"/>
                  <w:szCs w:val="20"/>
                  <w:lang w:eastAsia="en-GB"/>
                </w:rPr>
                <w:delText xml:space="preserve">The total of all income protection pandemic exposure for all </w:delText>
              </w:r>
              <w:r w:rsidR="00C22A7A" w:rsidDel="006D2696">
                <w:rPr>
                  <w:rFonts w:ascii="Times New Roman" w:eastAsia="Times New Roman" w:hAnsi="Times New Roman" w:cs="Times New Roman"/>
                  <w:sz w:val="20"/>
                  <w:szCs w:val="20"/>
                  <w:lang w:eastAsia="en-GB"/>
                </w:rPr>
                <w:delText xml:space="preserve">default </w:delText>
              </w:r>
              <w:r w:rsidRPr="00E30054" w:rsidDel="006D2696">
                <w:rPr>
                  <w:rFonts w:ascii="Times New Roman" w:eastAsia="Times New Roman" w:hAnsi="Times New Roman" w:cs="Times New Roman"/>
                  <w:sz w:val="20"/>
                  <w:szCs w:val="20"/>
                  <w:lang w:eastAsia="en-GB"/>
                </w:rPr>
                <w:delText xml:space="preserve">countries of insurance and reinsurance </w:delText>
              </w:r>
              <w:r w:rsidR="00DB72E9" w:rsidDel="006D2696">
                <w:rPr>
                  <w:rFonts w:ascii="Times New Roman" w:eastAsia="Times New Roman" w:hAnsi="Times New Roman" w:cs="Times New Roman"/>
                  <w:sz w:val="20"/>
                  <w:szCs w:val="20"/>
                  <w:lang w:eastAsia="en-GB"/>
                </w:rPr>
                <w:delText>group</w:delText>
              </w:r>
              <w:r w:rsidRPr="00E30054" w:rsidDel="006D2696">
                <w:rPr>
                  <w:rFonts w:ascii="Times New Roman" w:eastAsia="Times New Roman" w:hAnsi="Times New Roman" w:cs="Times New Roman"/>
                  <w:sz w:val="20"/>
                  <w:szCs w:val="20"/>
                  <w:lang w:eastAsia="en-GB"/>
                </w:rPr>
                <w:delText>s.</w:delText>
              </w:r>
            </w:del>
          </w:p>
          <w:p w:rsidR="00DA4989" w:rsidRPr="00E30054" w:rsidDel="006D2696" w:rsidRDefault="00DA4989" w:rsidP="00AB57AB">
            <w:pPr>
              <w:rPr>
                <w:del w:id="728" w:author="Author"/>
                <w:rFonts w:ascii="Times New Roman" w:eastAsia="Times New Roman" w:hAnsi="Times New Roman" w:cs="Times New Roman"/>
                <w:sz w:val="20"/>
                <w:szCs w:val="20"/>
                <w:lang w:eastAsia="en-GB"/>
              </w:rPr>
            </w:pPr>
            <w:del w:id="729" w:author="Author">
              <w:r w:rsidRPr="00E30054" w:rsidDel="006D2696">
                <w:rPr>
                  <w:rFonts w:ascii="Times New Roman" w:eastAsia="Times New Roman" w:hAnsi="Times New Roman" w:cs="Times New Roman"/>
                  <w:sz w:val="20"/>
                  <w:szCs w:val="20"/>
                  <w:lang w:eastAsia="en-GB"/>
                </w:rPr>
                <w:delText> </w:delText>
              </w:r>
            </w:del>
          </w:p>
          <w:p w:rsidR="00C05282" w:rsidRPr="00E30054" w:rsidRDefault="00DA4989" w:rsidP="00AB57AB">
            <w:pPr>
              <w:rPr>
                <w:rFonts w:ascii="Times New Roman" w:eastAsia="Times New Roman" w:hAnsi="Times New Roman" w:cs="Times New Roman"/>
                <w:sz w:val="20"/>
                <w:szCs w:val="20"/>
                <w:lang w:eastAsia="en-GB"/>
              </w:rPr>
            </w:pPr>
            <w:del w:id="730" w:author="Author">
              <w:r w:rsidRPr="00E30054" w:rsidDel="006D2696">
                <w:rPr>
                  <w:rFonts w:ascii="Times New Roman" w:eastAsia="Times New Roman" w:hAnsi="Times New Roman" w:cs="Times New Roman"/>
                  <w:sz w:val="20"/>
                  <w:szCs w:val="20"/>
                  <w:lang w:eastAsia="en-GB"/>
                </w:rPr>
                <w:delText>The value of the benefits payable for the insured person shall be the sum insured or where the insurance contract provides for recurring benefit payments the best estimate of the benefit payments assuming that the insured person is permanently disabled and will not recover.</w:delText>
              </w:r>
            </w:del>
          </w:p>
        </w:tc>
      </w:tr>
      <w:tr w:rsidR="00DA4989" w:rsidTr="009F11BB">
        <w:tc>
          <w:tcPr>
            <w:tcW w:w="1951" w:type="dxa"/>
          </w:tcPr>
          <w:p w:rsidR="00DA4989" w:rsidRPr="00E30054" w:rsidRDefault="00C05282"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C144</w:t>
            </w:r>
            <w:r w:rsidR="00DA4989" w:rsidRPr="00E30054">
              <w:rPr>
                <w:rFonts w:ascii="Times New Roman" w:eastAsia="Times New Roman" w:hAnsi="Times New Roman" w:cs="Times New Roman"/>
                <w:sz w:val="20"/>
                <w:szCs w:val="20"/>
                <w:lang w:eastAsia="en-GB"/>
              </w:rPr>
              <w:t>0/R</w:t>
            </w:r>
            <w:r>
              <w:rPr>
                <w:rFonts w:ascii="Times New Roman" w:eastAsia="Times New Roman" w:hAnsi="Times New Roman" w:cs="Times New Roman"/>
                <w:sz w:val="20"/>
                <w:szCs w:val="20"/>
                <w:lang w:eastAsia="en-GB"/>
              </w:rPr>
              <w:t>4100-R44</w:t>
            </w:r>
            <w:del w:id="731" w:author="Author">
              <w:r w:rsidDel="00AA2C55">
                <w:rPr>
                  <w:rFonts w:ascii="Times New Roman" w:eastAsia="Times New Roman" w:hAnsi="Times New Roman" w:cs="Times New Roman"/>
                  <w:sz w:val="20"/>
                  <w:szCs w:val="20"/>
                  <w:lang w:eastAsia="en-GB"/>
                </w:rPr>
                <w:delText>2</w:delText>
              </w:r>
            </w:del>
            <w:ins w:id="732" w:author="Author">
              <w:r w:rsidR="00AA2C55">
                <w:rPr>
                  <w:rFonts w:ascii="Times New Roman" w:eastAsia="Times New Roman" w:hAnsi="Times New Roman" w:cs="Times New Roman"/>
                  <w:sz w:val="20"/>
                  <w:szCs w:val="20"/>
                  <w:lang w:eastAsia="en-GB"/>
                </w:rPr>
                <w:t>1</w:t>
              </w:r>
            </w:ins>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PC1:PC31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Medical expense -  Number of insured persons – Countries</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number of insured persons of insurance and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for each of the countries identified, which meet the following conditions:</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insured persons are inhabitants of this particular country;</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insured persons are covered by medical expense insurance or reinsurance obligations, other than workers' compensation insurance or reinsurance obligations that cover medical expenses resulting from an infectious disease.</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These insured persons may claim benefits for the following healthcare utilisation:</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Hospitalisation;</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Consultation with a medical practitioner;</w:t>
            </w:r>
          </w:p>
          <w:p w:rsidR="00C05282"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 formal medical care sought.</w:t>
            </w:r>
          </w:p>
        </w:tc>
      </w:tr>
      <w:tr w:rsidR="00DA4989" w:rsidTr="009F11BB">
        <w:tc>
          <w:tcPr>
            <w:tcW w:w="1951" w:type="dxa"/>
          </w:tcPr>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C145</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w:t>
            </w:r>
            <w:r w:rsidR="00DA4989" w:rsidRPr="00E30054">
              <w:rPr>
                <w:rFonts w:ascii="Times New Roman" w:eastAsia="Times New Roman" w:hAnsi="Times New Roman" w:cs="Times New Roman"/>
                <w:sz w:val="20"/>
                <w:szCs w:val="20"/>
                <w:lang w:val="pt-PT" w:eastAsia="en-GB"/>
              </w:rPr>
              <w:t>R44</w:t>
            </w:r>
            <w:del w:id="733" w:author="Author">
              <w:r w:rsidDel="00AA2C55">
                <w:rPr>
                  <w:rFonts w:ascii="Times New Roman" w:eastAsia="Times New Roman" w:hAnsi="Times New Roman" w:cs="Times New Roman"/>
                  <w:sz w:val="20"/>
                  <w:szCs w:val="20"/>
                  <w:lang w:val="pt-PT" w:eastAsia="en-GB"/>
                </w:rPr>
                <w:delText>2</w:delText>
              </w:r>
            </w:del>
            <w:ins w:id="734" w:author="Author">
              <w:r w:rsidR="00AA2C55">
                <w:rPr>
                  <w:rFonts w:ascii="Times New Roman" w:eastAsia="Times New Roman" w:hAnsi="Times New Roman" w:cs="Times New Roman"/>
                  <w:sz w:val="20"/>
                  <w:szCs w:val="20"/>
                  <w:lang w:val="pt-PT" w:eastAsia="en-GB"/>
                </w:rPr>
                <w:t>1</w:t>
              </w:r>
            </w:ins>
            <w:r w:rsidR="00DA4989"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C147</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w:t>
            </w:r>
            <w:del w:id="735" w:author="Author">
              <w:r w:rsidDel="00AA2C55">
                <w:rPr>
                  <w:rFonts w:ascii="Times New Roman" w:eastAsia="Times New Roman" w:hAnsi="Times New Roman" w:cs="Times New Roman"/>
                  <w:sz w:val="20"/>
                  <w:szCs w:val="20"/>
                  <w:lang w:val="pt-PT" w:eastAsia="en-GB"/>
                </w:rPr>
                <w:delText>2</w:delText>
              </w:r>
            </w:del>
            <w:ins w:id="736" w:author="Author">
              <w:r w:rsidR="00AA2C55">
                <w:rPr>
                  <w:rFonts w:ascii="Times New Roman" w:eastAsia="Times New Roman" w:hAnsi="Times New Roman" w:cs="Times New Roman"/>
                  <w:sz w:val="20"/>
                  <w:szCs w:val="20"/>
                  <w:lang w:val="pt-PT" w:eastAsia="en-GB"/>
                </w:rPr>
                <w:t>1</w:t>
              </w:r>
            </w:ins>
            <w:r w:rsidR="00DA4989"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C149</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w:t>
            </w:r>
            <w:del w:id="737" w:author="Author">
              <w:r w:rsidDel="00AA2C55">
                <w:rPr>
                  <w:rFonts w:ascii="Times New Roman" w:eastAsia="Times New Roman" w:hAnsi="Times New Roman" w:cs="Times New Roman"/>
                  <w:sz w:val="20"/>
                  <w:szCs w:val="20"/>
                  <w:lang w:val="pt-PT" w:eastAsia="en-GB"/>
                </w:rPr>
                <w:delText>2</w:delText>
              </w:r>
            </w:del>
            <w:ins w:id="738" w:author="Author">
              <w:r w:rsidR="00AA2C55">
                <w:rPr>
                  <w:rFonts w:ascii="Times New Roman" w:eastAsia="Times New Roman" w:hAnsi="Times New Roman" w:cs="Times New Roman"/>
                  <w:sz w:val="20"/>
                  <w:szCs w:val="20"/>
                  <w:lang w:val="pt-PT" w:eastAsia="en-GB"/>
                </w:rPr>
                <w:t>1</w:t>
              </w:r>
            </w:ins>
            <w:r w:rsidR="00DA4989" w:rsidRPr="00E30054">
              <w:rPr>
                <w:rFonts w:ascii="Times New Roman" w:eastAsia="Times New Roman" w:hAnsi="Times New Roman" w:cs="Times New Roman"/>
                <w:sz w:val="20"/>
                <w:szCs w:val="20"/>
                <w:lang w:val="pt-PT" w:eastAsia="en-GB"/>
              </w:rPr>
              <w:t>0</w:t>
            </w:r>
          </w:p>
          <w:p w:rsidR="00DA4989" w:rsidRPr="00C05282" w:rsidRDefault="00DA4989" w:rsidP="00AB57AB">
            <w:pPr>
              <w:rPr>
                <w:rFonts w:ascii="Times New Roman" w:eastAsia="Times New Roman" w:hAnsi="Times New Roman" w:cs="Times New Roman"/>
                <w:sz w:val="20"/>
                <w:szCs w:val="20"/>
                <w:lang w:val="pt-PT" w:eastAsia="en-GB"/>
              </w:rPr>
            </w:pPr>
            <w:r w:rsidRPr="00C05282">
              <w:rPr>
                <w:rFonts w:ascii="Times New Roman" w:eastAsia="Times New Roman" w:hAnsi="Times New Roman" w:cs="Times New Roman"/>
                <w:sz w:val="20"/>
                <w:szCs w:val="20"/>
                <w:lang w:val="pt-PT" w:eastAsia="en-GB"/>
              </w:rPr>
              <w:t>(</w:t>
            </w:r>
            <w:r w:rsidR="00C05282" w:rsidRPr="00C05282">
              <w:rPr>
                <w:rFonts w:ascii="Times New Roman" w:eastAsia="Times New Roman" w:hAnsi="Times New Roman" w:cs="Times New Roman"/>
                <w:sz w:val="20"/>
                <w:szCs w:val="20"/>
                <w:lang w:val="pt-PT" w:eastAsia="en-GB"/>
              </w:rPr>
              <w:t>PD1-PD31, PF1-PF31, PH1-</w:t>
            </w:r>
            <w:r w:rsidRPr="00C05282">
              <w:rPr>
                <w:rFonts w:ascii="Times New Roman" w:eastAsia="Times New Roman" w:hAnsi="Times New Roman" w:cs="Times New Roman"/>
                <w:sz w:val="20"/>
                <w:szCs w:val="20"/>
                <w:lang w:val="pt-PT" w:eastAsia="en-GB"/>
              </w:rPr>
              <w:t>PH31)</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Medical expense – Unit claim cost per type of healthcare - Countries</w:t>
            </w:r>
          </w:p>
        </w:tc>
        <w:tc>
          <w:tcPr>
            <w:tcW w:w="4739" w:type="dxa"/>
          </w:tcPr>
          <w:p w:rsidR="00C05282" w:rsidRPr="00E30054" w:rsidRDefault="00DA4989" w:rsidP="00C0528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Best estimate of the amounts payable, using the cash-flow projection, by insurance and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for an insured person in relation to medical expense insurance or reinsurance obligations, other than workers’ compensation insurance or reinsurance obligations per healthcare utilisation type</w:t>
            </w:r>
            <w:proofErr w:type="gramStart"/>
            <w:r w:rsidRPr="00E30054">
              <w:rPr>
                <w:rFonts w:ascii="Times New Roman" w:eastAsia="Times New Roman" w:hAnsi="Times New Roman" w:cs="Times New Roman"/>
                <w:sz w:val="20"/>
                <w:szCs w:val="20"/>
                <w:lang w:eastAsia="en-GB"/>
              </w:rPr>
              <w:t>,  in</w:t>
            </w:r>
            <w:proofErr w:type="gramEnd"/>
            <w:r w:rsidRPr="00E30054">
              <w:rPr>
                <w:rFonts w:ascii="Times New Roman" w:eastAsia="Times New Roman" w:hAnsi="Times New Roman" w:cs="Times New Roman"/>
                <w:sz w:val="20"/>
                <w:szCs w:val="20"/>
                <w:lang w:eastAsia="en-GB"/>
              </w:rPr>
              <w:t xml:space="preserve"> the event of a pandemic, for each of the countries identified</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 xml:space="preserve"> </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C14</w:t>
            </w:r>
            <w:r w:rsidR="00CB719F">
              <w:rPr>
                <w:rFonts w:ascii="Times New Roman" w:eastAsia="Times New Roman" w:hAnsi="Times New Roman" w:cs="Times New Roman"/>
                <w:sz w:val="20"/>
                <w:szCs w:val="20"/>
                <w:lang w:val="pt-PT" w:eastAsia="en-GB"/>
              </w:rPr>
              <w:t>6</w:t>
            </w:r>
            <w:r w:rsidRPr="00E30054">
              <w:rPr>
                <w:rFonts w:ascii="Times New Roman" w:eastAsia="Times New Roman" w:hAnsi="Times New Roman" w:cs="Times New Roman"/>
                <w:sz w:val="20"/>
                <w:szCs w:val="20"/>
                <w:lang w:val="pt-PT" w:eastAsia="en-GB"/>
              </w:rPr>
              <w:t>0/R4100</w:t>
            </w:r>
            <w:r w:rsidR="00C05282">
              <w:rPr>
                <w:rFonts w:ascii="Times New Roman" w:eastAsia="Times New Roman" w:hAnsi="Times New Roman" w:cs="Times New Roman"/>
                <w:sz w:val="20"/>
                <w:szCs w:val="20"/>
                <w:lang w:val="pt-PT" w:eastAsia="en-GB"/>
              </w:rPr>
              <w:t>-R44</w:t>
            </w:r>
            <w:del w:id="739" w:author="Author">
              <w:r w:rsidR="00C05282" w:rsidDel="00AA2C55">
                <w:rPr>
                  <w:rFonts w:ascii="Times New Roman" w:eastAsia="Times New Roman" w:hAnsi="Times New Roman" w:cs="Times New Roman"/>
                  <w:sz w:val="20"/>
                  <w:szCs w:val="20"/>
                  <w:lang w:val="pt-PT" w:eastAsia="en-GB"/>
                </w:rPr>
                <w:delText>2</w:delText>
              </w:r>
            </w:del>
            <w:ins w:id="740" w:author="Author">
              <w:r w:rsidR="00AA2C55">
                <w:rPr>
                  <w:rFonts w:ascii="Times New Roman" w:eastAsia="Times New Roman" w:hAnsi="Times New Roman" w:cs="Times New Roman"/>
                  <w:sz w:val="20"/>
                  <w:szCs w:val="20"/>
                  <w:lang w:val="pt-PT" w:eastAsia="en-GB"/>
                </w:rPr>
                <w:t>1</w:t>
              </w:r>
            </w:ins>
            <w:r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C148</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w:t>
            </w:r>
            <w:ins w:id="741" w:author="Author">
              <w:r w:rsidR="00AA2C55">
                <w:rPr>
                  <w:rFonts w:ascii="Times New Roman" w:eastAsia="Times New Roman" w:hAnsi="Times New Roman" w:cs="Times New Roman"/>
                  <w:sz w:val="20"/>
                  <w:szCs w:val="20"/>
                  <w:lang w:val="pt-PT" w:eastAsia="en-GB"/>
                </w:rPr>
                <w:t>1</w:t>
              </w:r>
            </w:ins>
            <w:del w:id="742" w:author="Author">
              <w:r w:rsidDel="00AA2C55">
                <w:rPr>
                  <w:rFonts w:ascii="Times New Roman" w:eastAsia="Times New Roman" w:hAnsi="Times New Roman" w:cs="Times New Roman"/>
                  <w:sz w:val="20"/>
                  <w:szCs w:val="20"/>
                  <w:lang w:val="pt-PT" w:eastAsia="en-GB"/>
                </w:rPr>
                <w:delText>2</w:delText>
              </w:r>
            </w:del>
            <w:r w:rsidR="00DA4989"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C150</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w:t>
            </w:r>
            <w:ins w:id="743" w:author="Author">
              <w:r w:rsidR="00AA2C55">
                <w:rPr>
                  <w:rFonts w:ascii="Times New Roman" w:eastAsia="Times New Roman" w:hAnsi="Times New Roman" w:cs="Times New Roman"/>
                  <w:sz w:val="20"/>
                  <w:szCs w:val="20"/>
                  <w:lang w:val="pt-PT" w:eastAsia="en-GB"/>
                </w:rPr>
                <w:t>1</w:t>
              </w:r>
            </w:ins>
            <w:del w:id="744" w:author="Author">
              <w:r w:rsidDel="00AA2C55">
                <w:rPr>
                  <w:rFonts w:ascii="Times New Roman" w:eastAsia="Times New Roman" w:hAnsi="Times New Roman" w:cs="Times New Roman"/>
                  <w:sz w:val="20"/>
                  <w:szCs w:val="20"/>
                  <w:lang w:val="pt-PT" w:eastAsia="en-GB"/>
                </w:rPr>
                <w:delText>2</w:delText>
              </w:r>
            </w:del>
            <w:r w:rsidR="00DA4989" w:rsidRPr="00E30054">
              <w:rPr>
                <w:rFonts w:ascii="Times New Roman" w:eastAsia="Times New Roman" w:hAnsi="Times New Roman" w:cs="Times New Roman"/>
                <w:sz w:val="20"/>
                <w:szCs w:val="20"/>
                <w:lang w:val="pt-PT" w:eastAsia="en-GB"/>
              </w:rPr>
              <w:t>0</w:t>
            </w:r>
          </w:p>
          <w:p w:rsidR="00DA4989" w:rsidRPr="00C22A7A" w:rsidRDefault="00DA4989" w:rsidP="00C22A7A">
            <w:pPr>
              <w:rPr>
                <w:rFonts w:ascii="Times New Roman" w:eastAsia="Times New Roman" w:hAnsi="Times New Roman" w:cs="Times New Roman"/>
                <w:sz w:val="20"/>
                <w:szCs w:val="20"/>
                <w:lang w:val="pt-PT" w:eastAsia="en-GB"/>
              </w:rPr>
            </w:pPr>
            <w:r w:rsidRPr="00C22A7A">
              <w:rPr>
                <w:rFonts w:ascii="Times New Roman" w:eastAsia="Times New Roman" w:hAnsi="Times New Roman" w:cs="Times New Roman"/>
                <w:sz w:val="20"/>
                <w:szCs w:val="20"/>
                <w:lang w:val="pt-PT" w:eastAsia="en-GB"/>
              </w:rPr>
              <w:t>(PE1</w:t>
            </w:r>
            <w:r w:rsidR="00C22A7A" w:rsidRPr="00C22A7A">
              <w:rPr>
                <w:rFonts w:ascii="Times New Roman" w:eastAsia="Times New Roman" w:hAnsi="Times New Roman" w:cs="Times New Roman"/>
                <w:sz w:val="20"/>
                <w:szCs w:val="20"/>
                <w:lang w:val="pt-PT" w:eastAsia="en-GB"/>
              </w:rPr>
              <w:t>-PE31, PG1-</w:t>
            </w:r>
            <w:r w:rsidR="00C22A7A">
              <w:rPr>
                <w:rFonts w:ascii="Times New Roman" w:eastAsia="Times New Roman" w:hAnsi="Times New Roman" w:cs="Times New Roman"/>
                <w:sz w:val="20"/>
                <w:szCs w:val="20"/>
                <w:lang w:val="pt-PT" w:eastAsia="en-GB"/>
              </w:rPr>
              <w:t>PG31, PI1-</w:t>
            </w:r>
            <w:r w:rsidRPr="00C22A7A">
              <w:rPr>
                <w:rFonts w:ascii="Times New Roman" w:eastAsia="Times New Roman" w:hAnsi="Times New Roman" w:cs="Times New Roman"/>
                <w:sz w:val="20"/>
                <w:szCs w:val="20"/>
                <w:lang w:val="pt-PT" w:eastAsia="en-GB"/>
              </w:rPr>
              <w:t>PI31)</w:t>
            </w:r>
          </w:p>
        </w:tc>
        <w:tc>
          <w:tcPr>
            <w:tcW w:w="2552" w:type="dxa"/>
          </w:tcPr>
          <w:p w:rsidR="00DA4989" w:rsidRPr="00E30054" w:rsidRDefault="00DA4989" w:rsidP="00CB719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Medical expense – </w:t>
            </w:r>
            <w:r>
              <w:rPr>
                <w:rFonts w:ascii="Times New Roman" w:eastAsia="Times New Roman" w:hAnsi="Times New Roman" w:cs="Times New Roman"/>
                <w:sz w:val="20"/>
                <w:szCs w:val="20"/>
                <w:lang w:eastAsia="en-GB"/>
              </w:rPr>
              <w:t>Ratio</w:t>
            </w:r>
            <w:r w:rsidRPr="00E30054">
              <w:rPr>
                <w:rFonts w:ascii="Times New Roman" w:eastAsia="Times New Roman" w:hAnsi="Times New Roman" w:cs="Times New Roman"/>
                <w:sz w:val="20"/>
                <w:szCs w:val="20"/>
                <w:lang w:eastAsia="en-GB"/>
              </w:rPr>
              <w:t xml:space="preserve"> of </w:t>
            </w:r>
            <w:r w:rsidR="00CB719F">
              <w:rPr>
                <w:rFonts w:ascii="Times New Roman" w:eastAsia="Times New Roman" w:hAnsi="Times New Roman" w:cs="Times New Roman"/>
                <w:sz w:val="20"/>
                <w:szCs w:val="20"/>
                <w:lang w:eastAsia="en-GB"/>
              </w:rPr>
              <w:t>insured persons</w:t>
            </w:r>
            <w:r w:rsidR="00CB719F" w:rsidRPr="00E3005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per type of healthcare – Countries</w:t>
            </w:r>
          </w:p>
        </w:tc>
        <w:tc>
          <w:tcPr>
            <w:tcW w:w="4739" w:type="dxa"/>
          </w:tcPr>
          <w:p w:rsidR="00DA4989" w:rsidRPr="00E30054" w:rsidRDefault="00DA4989" w:rsidP="00C0528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ratio of insured persons with clinical symptoms utilising healthcare type</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 xml:space="preserve"> for each of the countries identified.</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C15</w:t>
            </w:r>
            <w:r w:rsidR="00C05282">
              <w:rPr>
                <w:rFonts w:ascii="Times New Roman" w:eastAsia="Times New Roman" w:hAnsi="Times New Roman" w:cs="Times New Roman"/>
                <w:sz w:val="20"/>
                <w:szCs w:val="20"/>
                <w:lang w:eastAsia="en-GB"/>
              </w:rPr>
              <w:t>1</w:t>
            </w:r>
            <w:r w:rsidRPr="00E30054">
              <w:rPr>
                <w:rFonts w:ascii="Times New Roman" w:eastAsia="Times New Roman" w:hAnsi="Times New Roman" w:cs="Times New Roman"/>
                <w:sz w:val="20"/>
                <w:szCs w:val="20"/>
                <w:lang w:eastAsia="en-GB"/>
              </w:rPr>
              <w:t>0/R4100</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R44</w:t>
            </w:r>
            <w:ins w:id="745" w:author="Author">
              <w:r w:rsidR="00AA2C55">
                <w:rPr>
                  <w:rFonts w:ascii="Times New Roman" w:eastAsia="Times New Roman" w:hAnsi="Times New Roman" w:cs="Times New Roman"/>
                  <w:sz w:val="20"/>
                  <w:szCs w:val="20"/>
                  <w:lang w:eastAsia="en-GB"/>
                </w:rPr>
                <w:t>1</w:t>
              </w:r>
            </w:ins>
            <w:del w:id="746" w:author="Author">
              <w:r w:rsidR="00C05282" w:rsidDel="00AA2C55">
                <w:rPr>
                  <w:rFonts w:ascii="Times New Roman" w:eastAsia="Times New Roman" w:hAnsi="Times New Roman" w:cs="Times New Roman"/>
                  <w:sz w:val="20"/>
                  <w:szCs w:val="20"/>
                  <w:lang w:eastAsia="en-GB"/>
                </w:rPr>
                <w:delText>2</w:delText>
              </w:r>
            </w:del>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22A7A">
              <w:rPr>
                <w:rFonts w:ascii="Times New Roman" w:eastAsia="Times New Roman" w:hAnsi="Times New Roman" w:cs="Times New Roman"/>
                <w:sz w:val="20"/>
                <w:szCs w:val="20"/>
                <w:lang w:eastAsia="en-GB"/>
              </w:rPr>
              <w:t>PJ1-</w:t>
            </w:r>
            <w:r w:rsidRPr="00E30054">
              <w:rPr>
                <w:rFonts w:ascii="Times New Roman" w:eastAsia="Times New Roman" w:hAnsi="Times New Roman" w:cs="Times New Roman"/>
                <w:sz w:val="20"/>
                <w:szCs w:val="20"/>
                <w:lang w:eastAsia="en-GB"/>
              </w:rPr>
              <w:t>PJ31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Countries</w:t>
            </w:r>
          </w:p>
        </w:tc>
        <w:tc>
          <w:tcPr>
            <w:tcW w:w="4739" w:type="dxa"/>
          </w:tcPr>
          <w:p w:rsidR="00A61D9B" w:rsidRPr="00E30054" w:rsidRDefault="00DA4989" w:rsidP="00A61D9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for each of the countries identified, arising from the health sub-module pandemic.</w:t>
            </w:r>
          </w:p>
        </w:tc>
      </w:tr>
      <w:tr w:rsidR="00DA4989" w:rsidTr="009F11BB">
        <w:tc>
          <w:tcPr>
            <w:tcW w:w="1951" w:type="dxa"/>
          </w:tcPr>
          <w:p w:rsidR="00DA4989" w:rsidRPr="00E30054" w:rsidDel="00AA2C55" w:rsidRDefault="00A61D9B" w:rsidP="00AB57AB">
            <w:pPr>
              <w:rPr>
                <w:del w:id="747" w:author="Author"/>
                <w:rFonts w:ascii="Times New Roman" w:eastAsia="Times New Roman" w:hAnsi="Times New Roman" w:cs="Times New Roman"/>
                <w:sz w:val="20"/>
                <w:szCs w:val="20"/>
                <w:lang w:eastAsia="en-GB"/>
              </w:rPr>
            </w:pPr>
            <w:del w:id="748" w:author="Author">
              <w:r w:rsidDel="00AA2C55">
                <w:rPr>
                  <w:rFonts w:ascii="Times New Roman" w:eastAsia="Times New Roman" w:hAnsi="Times New Roman" w:cs="Times New Roman"/>
                  <w:sz w:val="20"/>
                  <w:szCs w:val="20"/>
                  <w:lang w:eastAsia="en-GB"/>
                </w:rPr>
                <w:delText>C151</w:delText>
              </w:r>
              <w:r w:rsidR="00DA4989" w:rsidRPr="00E30054" w:rsidDel="00AA2C55">
                <w:rPr>
                  <w:rFonts w:ascii="Times New Roman" w:eastAsia="Times New Roman" w:hAnsi="Times New Roman" w:cs="Times New Roman"/>
                  <w:sz w:val="20"/>
                  <w:szCs w:val="20"/>
                  <w:lang w:eastAsia="en-GB"/>
                </w:rPr>
                <w:delText>0/R44</w:delText>
              </w:r>
              <w:r w:rsidR="00DA4989" w:rsidDel="00AA2C55">
                <w:rPr>
                  <w:rFonts w:ascii="Times New Roman" w:eastAsia="Times New Roman" w:hAnsi="Times New Roman" w:cs="Times New Roman"/>
                  <w:sz w:val="20"/>
                  <w:szCs w:val="20"/>
                  <w:lang w:eastAsia="en-GB"/>
                </w:rPr>
                <w:delText>1</w:delText>
              </w:r>
              <w:r w:rsidR="00DA4989" w:rsidRPr="00E30054" w:rsidDel="00AA2C55">
                <w:rPr>
                  <w:rFonts w:ascii="Times New Roman" w:eastAsia="Times New Roman" w:hAnsi="Times New Roman" w:cs="Times New Roman"/>
                  <w:sz w:val="20"/>
                  <w:szCs w:val="20"/>
                  <w:lang w:eastAsia="en-GB"/>
                </w:rPr>
                <w:delText>0</w:delText>
              </w:r>
            </w:del>
          </w:p>
          <w:p w:rsidR="00DA4989" w:rsidRPr="00E30054" w:rsidRDefault="00C22A7A" w:rsidP="00AB57AB">
            <w:pPr>
              <w:rPr>
                <w:rFonts w:ascii="Times New Roman" w:eastAsia="Times New Roman" w:hAnsi="Times New Roman" w:cs="Times New Roman"/>
                <w:sz w:val="20"/>
                <w:szCs w:val="20"/>
                <w:lang w:eastAsia="en-GB"/>
              </w:rPr>
            </w:pPr>
            <w:del w:id="749" w:author="Author">
              <w:r w:rsidDel="00AA2C55">
                <w:rPr>
                  <w:rFonts w:ascii="Times New Roman" w:eastAsia="Times New Roman" w:hAnsi="Times New Roman" w:cs="Times New Roman"/>
                  <w:sz w:val="20"/>
                  <w:szCs w:val="20"/>
                  <w:lang w:eastAsia="en-GB"/>
                </w:rPr>
                <w:delText>(PJ32)</w:delText>
              </w:r>
            </w:del>
          </w:p>
        </w:tc>
        <w:tc>
          <w:tcPr>
            <w:tcW w:w="2552" w:type="dxa"/>
          </w:tcPr>
          <w:p w:rsidR="00DA4989" w:rsidRPr="00E30054" w:rsidRDefault="00DA4989" w:rsidP="00AB57AB">
            <w:pPr>
              <w:rPr>
                <w:rFonts w:ascii="Times New Roman" w:eastAsia="Times New Roman" w:hAnsi="Times New Roman" w:cs="Times New Roman"/>
                <w:sz w:val="20"/>
                <w:szCs w:val="20"/>
                <w:lang w:eastAsia="en-GB"/>
              </w:rPr>
            </w:pPr>
            <w:del w:id="750" w:author="Author">
              <w:r w:rsidRPr="00E30054" w:rsidDel="00AA2C55">
                <w:rPr>
                  <w:rFonts w:ascii="Times New Roman" w:eastAsia="Times New Roman" w:hAnsi="Times New Roman" w:cs="Times New Roman"/>
                  <w:sz w:val="20"/>
                  <w:szCs w:val="20"/>
                  <w:lang w:eastAsia="en-GB"/>
                </w:rPr>
                <w:delText>Catastrophe Risk Charge before risk mitigation – Total income protection - Total all countries</w:delText>
              </w:r>
            </w:del>
          </w:p>
        </w:tc>
        <w:tc>
          <w:tcPr>
            <w:tcW w:w="4739" w:type="dxa"/>
          </w:tcPr>
          <w:p w:rsidR="00A61D9B" w:rsidRPr="00E30054" w:rsidRDefault="00DA4989" w:rsidP="00AB57AB">
            <w:pPr>
              <w:rPr>
                <w:rFonts w:ascii="Times New Roman" w:eastAsia="Times New Roman" w:hAnsi="Times New Roman" w:cs="Times New Roman"/>
                <w:sz w:val="20"/>
                <w:szCs w:val="20"/>
                <w:lang w:eastAsia="en-GB"/>
              </w:rPr>
            </w:pPr>
            <w:del w:id="751" w:author="Author">
              <w:r w:rsidRPr="00E30054" w:rsidDel="00AA2C55">
                <w:rPr>
                  <w:rFonts w:ascii="Times New Roman" w:eastAsia="Times New Roman" w:hAnsi="Times New Roman" w:cs="Times New Roman"/>
                  <w:sz w:val="20"/>
                  <w:szCs w:val="20"/>
                  <w:lang w:eastAsia="en-GB"/>
                </w:rPr>
                <w:delText xml:space="preserve">This is the total capital requirement before risk mitigation for the income protection pandemic exposure for all </w:delText>
              </w:r>
              <w:r w:rsidR="00A61D9B" w:rsidDel="00AA2C55">
                <w:rPr>
                  <w:rFonts w:ascii="Times New Roman" w:eastAsia="Times New Roman" w:hAnsi="Times New Roman" w:cs="Times New Roman"/>
                  <w:sz w:val="20"/>
                  <w:szCs w:val="20"/>
                  <w:lang w:eastAsia="en-GB"/>
                </w:rPr>
                <w:delText xml:space="preserve">default </w:delText>
              </w:r>
              <w:r w:rsidRPr="00E30054" w:rsidDel="00AA2C55">
                <w:rPr>
                  <w:rFonts w:ascii="Times New Roman" w:eastAsia="Times New Roman" w:hAnsi="Times New Roman" w:cs="Times New Roman"/>
                  <w:sz w:val="20"/>
                  <w:szCs w:val="20"/>
                  <w:lang w:eastAsia="en-GB"/>
                </w:rPr>
                <w:delText xml:space="preserve">countries of insurance and reinsurance </w:delText>
              </w:r>
              <w:r w:rsidR="00DB72E9" w:rsidDel="00AA2C55">
                <w:rPr>
                  <w:rFonts w:ascii="Times New Roman" w:eastAsia="Times New Roman" w:hAnsi="Times New Roman" w:cs="Times New Roman"/>
                  <w:sz w:val="20"/>
                  <w:szCs w:val="20"/>
                  <w:lang w:eastAsia="en-GB"/>
                </w:rPr>
                <w:delText>group</w:delText>
              </w:r>
              <w:r w:rsidRPr="00E30054" w:rsidDel="00AA2C55">
                <w:rPr>
                  <w:rFonts w:ascii="Times New Roman" w:eastAsia="Times New Roman" w:hAnsi="Times New Roman" w:cs="Times New Roman"/>
                  <w:sz w:val="20"/>
                  <w:szCs w:val="20"/>
                  <w:lang w:eastAsia="en-GB"/>
                </w:rPr>
                <w:delText xml:space="preserve">s based on the total income protection pandemic exposure multiplied with the ratio. </w:delText>
              </w:r>
            </w:del>
          </w:p>
        </w:tc>
      </w:tr>
      <w:tr w:rsidR="00DA4989" w:rsidTr="009F11BB">
        <w:tc>
          <w:tcPr>
            <w:tcW w:w="1951" w:type="dxa"/>
          </w:tcPr>
          <w:p w:rsidR="00DA4989" w:rsidRPr="00F70FD8" w:rsidRDefault="00A61D9B" w:rsidP="00A61D9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C155</w:t>
            </w:r>
            <w:r w:rsidR="00DA4989">
              <w:rPr>
                <w:rFonts w:ascii="Times New Roman" w:eastAsia="Times New Roman" w:hAnsi="Times New Roman" w:cs="Times New Roman"/>
                <w:sz w:val="20"/>
                <w:szCs w:val="20"/>
                <w:lang w:eastAsia="en-GB"/>
              </w:rPr>
              <w:t>0</w:t>
            </w:r>
          </w:p>
        </w:tc>
        <w:tc>
          <w:tcPr>
            <w:tcW w:w="2552" w:type="dxa"/>
          </w:tcPr>
          <w:p w:rsidR="00DA4989" w:rsidRPr="00F70FD8" w:rsidDel="003330C3" w:rsidRDefault="00DA4989" w:rsidP="00AB57AB">
            <w:pPr>
              <w:rPr>
                <w:rFonts w:ascii="Times New Roman" w:eastAsia="Times New Roman" w:hAnsi="Times New Roman" w:cs="Times New Roman"/>
                <w:sz w:val="20"/>
                <w:szCs w:val="20"/>
                <w:lang w:eastAsia="en-GB"/>
              </w:rPr>
            </w:pPr>
            <w:r w:rsidRPr="00601205">
              <w:rPr>
                <w:rFonts w:ascii="Times New Roman" w:eastAsia="Times New Roman" w:hAnsi="Times New Roman" w:cs="Times New Roman"/>
                <w:sz w:val="20"/>
                <w:szCs w:val="20"/>
                <w:lang w:eastAsia="en-GB"/>
              </w:rPr>
              <w:t>Other countries to be considered in the Pandemic</w:t>
            </w:r>
          </w:p>
        </w:tc>
        <w:tc>
          <w:tcPr>
            <w:tcW w:w="4739" w:type="dxa"/>
          </w:tcPr>
          <w:p w:rsidR="00A61D9B" w:rsidRPr="00F70FD8" w:rsidRDefault="00DA4989"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Identify the ISO code of other countries to be considered </w:t>
            </w:r>
            <w:r w:rsidRPr="00D62018">
              <w:rPr>
                <w:rFonts w:ascii="Times New Roman" w:eastAsia="Times New Roman" w:hAnsi="Times New Roman" w:cs="Times New Roman"/>
                <w:sz w:val="20"/>
                <w:szCs w:val="20"/>
                <w:lang w:eastAsia="en-GB"/>
              </w:rPr>
              <w:t>in the Concentration accident</w:t>
            </w:r>
            <w:r w:rsidR="00A61D9B">
              <w:rPr>
                <w:rFonts w:ascii="Times New Roman" w:eastAsia="Times New Roman" w:hAnsi="Times New Roman" w:cs="Times New Roman"/>
                <w:sz w:val="20"/>
                <w:szCs w:val="20"/>
                <w:lang w:eastAsia="en-GB"/>
              </w:rPr>
              <w:t>.</w:t>
            </w:r>
          </w:p>
        </w:tc>
      </w:tr>
      <w:tr w:rsidR="00C22A7A" w:rsidTr="009F11BB">
        <w:tc>
          <w:tcPr>
            <w:tcW w:w="1951" w:type="dxa"/>
            <w:tcBorders>
              <w:top w:val="single" w:sz="4" w:space="0" w:color="auto"/>
            </w:tcBorders>
          </w:tcPr>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0/R44</w:t>
            </w:r>
            <w:del w:id="752" w:author="Author">
              <w:r w:rsidDel="00AA2C55">
                <w:rPr>
                  <w:rFonts w:ascii="Times New Roman" w:eastAsia="Times New Roman" w:hAnsi="Times New Roman" w:cs="Times New Roman"/>
                  <w:sz w:val="20"/>
                  <w:szCs w:val="20"/>
                  <w:lang w:eastAsia="en-GB"/>
                </w:rPr>
                <w:delText>3</w:delText>
              </w:r>
            </w:del>
            <w:ins w:id="753" w:author="Author">
              <w:r w:rsidR="00AA2C55">
                <w:rPr>
                  <w:rFonts w:ascii="Times New Roman" w:eastAsia="Times New Roman" w:hAnsi="Times New Roman" w:cs="Times New Roman"/>
                  <w:sz w:val="20"/>
                  <w:szCs w:val="20"/>
                  <w:lang w:eastAsia="en-GB"/>
                </w:rPr>
                <w:t>2</w:t>
              </w:r>
            </w:ins>
            <w:r w:rsidRPr="00E30054">
              <w:rPr>
                <w:rFonts w:ascii="Times New Roman" w:eastAsia="Times New Roman" w:hAnsi="Times New Roman" w:cs="Times New Roman"/>
                <w:sz w:val="20"/>
                <w:szCs w:val="20"/>
                <w:lang w:eastAsia="en-GB"/>
              </w:rPr>
              <w:t>0</w:t>
            </w:r>
          </w:p>
          <w:p w:rsidR="00C22A7A" w:rsidRPr="00E30054" w:rsidRDefault="00C22A7A" w:rsidP="00C22A7A">
            <w:pPr>
              <w:rPr>
                <w:rFonts w:ascii="Times New Roman" w:eastAsia="Times New Roman" w:hAnsi="Times New Roman" w:cs="Times New Roman"/>
                <w:sz w:val="20"/>
                <w:szCs w:val="20"/>
                <w:lang w:eastAsia="en-GB"/>
              </w:rPr>
            </w:pPr>
          </w:p>
        </w:tc>
        <w:tc>
          <w:tcPr>
            <w:tcW w:w="2552" w:type="dxa"/>
            <w:tcBorders>
              <w:top w:val="single" w:sz="4" w:space="0" w:color="auto"/>
            </w:tcBorders>
          </w:tcPr>
          <w:p w:rsidR="00C22A7A" w:rsidRPr="00E30054" w:rsidRDefault="00C22A7A" w:rsidP="00AA2C5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Income protection – Number of insured persons - Total </w:t>
            </w:r>
            <w:ins w:id="754" w:author="Author">
              <w:r w:rsidR="00AA2C55">
                <w:rPr>
                  <w:rFonts w:ascii="Times New Roman" w:eastAsia="Times New Roman" w:hAnsi="Times New Roman" w:cs="Times New Roman"/>
                  <w:sz w:val="20"/>
                  <w:szCs w:val="20"/>
                  <w:lang w:eastAsia="en-GB"/>
                </w:rPr>
                <w:t>Pandemic</w:t>
              </w:r>
              <w:r w:rsidR="00AA2C55" w:rsidRPr="00E30054">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all countries</w:t>
            </w:r>
            <w:ins w:id="755" w:author="Author">
              <w:r w:rsidR="00AA2C55">
                <w:rPr>
                  <w:rFonts w:ascii="Times New Roman" w:eastAsia="Times New Roman" w:hAnsi="Times New Roman" w:cs="Times New Roman"/>
                  <w:sz w:val="20"/>
                  <w:szCs w:val="20"/>
                  <w:lang w:eastAsia="en-GB"/>
                </w:rPr>
                <w:t xml:space="preserve"> </w:t>
              </w:r>
            </w:ins>
          </w:p>
        </w:tc>
        <w:tc>
          <w:tcPr>
            <w:tcW w:w="4739" w:type="dxa"/>
            <w:tcBorders>
              <w:top w:val="single" w:sz="4" w:space="0" w:color="auto"/>
            </w:tcBorders>
          </w:tcPr>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Total number of insured persons for all countries </w:t>
            </w:r>
            <w:r>
              <w:rPr>
                <w:rFonts w:ascii="Times New Roman" w:eastAsia="Times New Roman" w:hAnsi="Times New Roman" w:cs="Times New Roman"/>
                <w:sz w:val="20"/>
                <w:szCs w:val="20"/>
                <w:lang w:eastAsia="en-GB"/>
              </w:rPr>
              <w:t xml:space="preserve">identified </w:t>
            </w:r>
            <w:r w:rsidRPr="00E30054">
              <w:rPr>
                <w:rFonts w:ascii="Times New Roman" w:eastAsia="Times New Roman" w:hAnsi="Times New Roman" w:cs="Times New Roman"/>
                <w:sz w:val="20"/>
                <w:szCs w:val="20"/>
                <w:lang w:eastAsia="en-GB"/>
              </w:rPr>
              <w:t>covered by the income protection insurance or reinsurance obligations other than workers’ compensation insurance or reinsurance obligations.</w:t>
            </w:r>
          </w:p>
        </w:tc>
      </w:tr>
      <w:tr w:rsidR="00C22A7A" w:rsidTr="009F11BB">
        <w:tc>
          <w:tcPr>
            <w:tcW w:w="1951" w:type="dxa"/>
          </w:tcPr>
          <w:p w:rsidR="00C22A7A" w:rsidRDefault="00C22A7A" w:rsidP="009F11B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C1430/R44</w:t>
            </w:r>
            <w:ins w:id="756" w:author="Author">
              <w:r w:rsidR="00AA2C55">
                <w:rPr>
                  <w:rFonts w:ascii="Times New Roman" w:eastAsia="Times New Roman" w:hAnsi="Times New Roman" w:cs="Times New Roman"/>
                  <w:sz w:val="20"/>
                  <w:szCs w:val="20"/>
                  <w:lang w:eastAsia="en-GB"/>
                </w:rPr>
                <w:t>2</w:t>
              </w:r>
            </w:ins>
            <w:del w:id="757" w:author="Author">
              <w:r w:rsidDel="00AA2C55">
                <w:rPr>
                  <w:rFonts w:ascii="Times New Roman" w:eastAsia="Times New Roman" w:hAnsi="Times New Roman" w:cs="Times New Roman"/>
                  <w:sz w:val="20"/>
                  <w:szCs w:val="20"/>
                  <w:lang w:eastAsia="en-GB"/>
                </w:rPr>
                <w:delText>3</w:delText>
              </w:r>
            </w:del>
            <w:r w:rsidRPr="00E30054">
              <w:rPr>
                <w:rFonts w:ascii="Times New Roman" w:eastAsia="Times New Roman" w:hAnsi="Times New Roman" w:cs="Times New Roman"/>
                <w:sz w:val="20"/>
                <w:szCs w:val="20"/>
                <w:lang w:eastAsia="en-GB"/>
              </w:rPr>
              <w:t>0</w:t>
            </w:r>
          </w:p>
          <w:p w:rsidR="00C22A7A" w:rsidRPr="00E30054" w:rsidRDefault="00C22A7A" w:rsidP="00C22A7A">
            <w:pPr>
              <w:rPr>
                <w:rFonts w:ascii="Times New Roman" w:eastAsia="Times New Roman" w:hAnsi="Times New Roman" w:cs="Times New Roman"/>
                <w:sz w:val="20"/>
                <w:szCs w:val="20"/>
                <w:lang w:eastAsia="en-GB"/>
              </w:rPr>
            </w:pPr>
          </w:p>
        </w:tc>
        <w:tc>
          <w:tcPr>
            <w:tcW w:w="2552" w:type="dxa"/>
          </w:tcPr>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Income protection -  Total pandemic exposure - Total </w:t>
            </w:r>
            <w:ins w:id="758" w:author="Author">
              <w:r w:rsidR="00AA2C55">
                <w:rPr>
                  <w:rFonts w:ascii="Times New Roman" w:eastAsia="Times New Roman" w:hAnsi="Times New Roman" w:cs="Times New Roman"/>
                  <w:sz w:val="20"/>
                  <w:szCs w:val="20"/>
                  <w:lang w:eastAsia="en-GB"/>
                </w:rPr>
                <w:t xml:space="preserve">Pandemic </w:t>
              </w:r>
            </w:ins>
            <w:r w:rsidRPr="00E30054">
              <w:rPr>
                <w:rFonts w:ascii="Times New Roman" w:eastAsia="Times New Roman" w:hAnsi="Times New Roman" w:cs="Times New Roman"/>
                <w:sz w:val="20"/>
                <w:szCs w:val="20"/>
                <w:lang w:eastAsia="en-GB"/>
              </w:rPr>
              <w:t>all countries</w:t>
            </w:r>
          </w:p>
        </w:tc>
        <w:tc>
          <w:tcPr>
            <w:tcW w:w="4739" w:type="dxa"/>
          </w:tcPr>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of all income protection pandemic exposure for all countries </w:t>
            </w:r>
            <w:r>
              <w:rPr>
                <w:rFonts w:ascii="Times New Roman" w:eastAsia="Times New Roman" w:hAnsi="Times New Roman" w:cs="Times New Roman"/>
                <w:sz w:val="20"/>
                <w:szCs w:val="20"/>
                <w:lang w:eastAsia="en-GB"/>
              </w:rPr>
              <w:t xml:space="preserve">identified </w:t>
            </w:r>
            <w:r w:rsidRPr="00E30054">
              <w:rPr>
                <w:rFonts w:ascii="Times New Roman" w:eastAsia="Times New Roman" w:hAnsi="Times New Roman" w:cs="Times New Roman"/>
                <w:sz w:val="20"/>
                <w:szCs w:val="20"/>
                <w:lang w:eastAsia="en-GB"/>
              </w:rPr>
              <w:t xml:space="preserve">of insurance and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w:t>
            </w:r>
          </w:p>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tc>
      </w:tr>
      <w:tr w:rsidR="00DA4989" w:rsidTr="009F11BB">
        <w:tc>
          <w:tcPr>
            <w:tcW w:w="1951" w:type="dxa"/>
          </w:tcPr>
          <w:p w:rsidR="00DA4989" w:rsidRPr="00C22A7A" w:rsidRDefault="00C22A7A" w:rsidP="00C22A7A">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C151</w:t>
            </w:r>
            <w:r w:rsidR="00DA4989" w:rsidRPr="00C22A7A">
              <w:rPr>
                <w:rFonts w:ascii="Times New Roman" w:eastAsia="Times New Roman" w:hAnsi="Times New Roman" w:cs="Times New Roman"/>
                <w:sz w:val="20"/>
                <w:szCs w:val="20"/>
                <w:lang w:eastAsia="en-GB"/>
              </w:rPr>
              <w:t>0/R44</w:t>
            </w:r>
            <w:del w:id="759" w:author="Author">
              <w:r w:rsidR="00DA4989" w:rsidRPr="00C22A7A" w:rsidDel="00AA2C55">
                <w:rPr>
                  <w:rFonts w:ascii="Times New Roman" w:eastAsia="Times New Roman" w:hAnsi="Times New Roman" w:cs="Times New Roman"/>
                  <w:sz w:val="20"/>
                  <w:szCs w:val="20"/>
                  <w:lang w:eastAsia="en-GB"/>
                </w:rPr>
                <w:delText>3</w:delText>
              </w:r>
            </w:del>
            <w:ins w:id="760" w:author="Author">
              <w:r w:rsidR="00AA2C55">
                <w:rPr>
                  <w:rFonts w:ascii="Times New Roman" w:eastAsia="Times New Roman" w:hAnsi="Times New Roman" w:cs="Times New Roman"/>
                  <w:sz w:val="20"/>
                  <w:szCs w:val="20"/>
                  <w:lang w:eastAsia="en-GB"/>
                </w:rPr>
                <w:t>2</w:t>
              </w:r>
            </w:ins>
            <w:r w:rsidR="00DA4989" w:rsidRPr="00C22A7A">
              <w:rPr>
                <w:rFonts w:ascii="Times New Roman" w:eastAsia="Times New Roman" w:hAnsi="Times New Roman" w:cs="Times New Roman"/>
                <w:sz w:val="20"/>
                <w:szCs w:val="20"/>
                <w:lang w:eastAsia="en-GB"/>
              </w:rPr>
              <w:t>0</w:t>
            </w:r>
          </w:p>
          <w:p w:rsidR="00C22A7A" w:rsidRPr="00C22A7A" w:rsidRDefault="00C22A7A" w:rsidP="00C22A7A">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(PJ33)</w:t>
            </w:r>
          </w:p>
        </w:tc>
        <w:tc>
          <w:tcPr>
            <w:tcW w:w="2552" w:type="dxa"/>
          </w:tcPr>
          <w:p w:rsidR="00DA4989" w:rsidRPr="00C22A7A" w:rsidRDefault="00DA4989" w:rsidP="00AB57AB">
            <w:pPr>
              <w:rPr>
                <w:rFonts w:ascii="Times New Roman" w:eastAsia="Times New Roman" w:hAnsi="Times New Roman" w:cs="Times New Roman"/>
                <w:sz w:val="20"/>
                <w:szCs w:val="20"/>
                <w:lang w:eastAsia="en-GB"/>
              </w:rPr>
            </w:pPr>
            <w:del w:id="761" w:author="Author">
              <w:r w:rsidRPr="00C22A7A" w:rsidDel="00AA2C55">
                <w:rPr>
                  <w:rFonts w:ascii="Times New Roman" w:eastAsia="Times New Roman" w:hAnsi="Times New Roman" w:cs="Times New Roman"/>
                  <w:sz w:val="20"/>
                  <w:szCs w:val="20"/>
                  <w:lang w:eastAsia="en-GB"/>
                </w:rPr>
                <w:delText xml:space="preserve">Risk Charge </w:delText>
              </w:r>
            </w:del>
            <w:r w:rsidRPr="00C22A7A">
              <w:rPr>
                <w:rFonts w:ascii="Times New Roman" w:eastAsia="Times New Roman" w:hAnsi="Times New Roman" w:cs="Times New Roman"/>
                <w:sz w:val="20"/>
                <w:szCs w:val="20"/>
                <w:lang w:eastAsia="en-GB"/>
              </w:rPr>
              <w:t>Catastrophe Risk Charge before risk mitigation - Total Pandemic all countries</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This is the total capital requirement before risk mitigation for the health sub-module pandemic</w:t>
            </w:r>
            <w:r w:rsidR="00C22A7A" w:rsidRPr="00C22A7A">
              <w:rPr>
                <w:rFonts w:ascii="Times New Roman" w:eastAsia="Times New Roman" w:hAnsi="Times New Roman" w:cs="Times New Roman"/>
                <w:sz w:val="20"/>
                <w:szCs w:val="20"/>
                <w:lang w:eastAsia="en-GB"/>
              </w:rPr>
              <w:t xml:space="preserve"> for all countries identified</w:t>
            </w:r>
            <w:r w:rsidRPr="00C22A7A">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C152</w:t>
            </w:r>
            <w:r w:rsidR="00DA4989" w:rsidRPr="00E30054">
              <w:rPr>
                <w:rFonts w:ascii="Times New Roman" w:eastAsia="Times New Roman" w:hAnsi="Times New Roman" w:cs="Times New Roman"/>
                <w:sz w:val="20"/>
                <w:szCs w:val="20"/>
                <w:lang w:eastAsia="en-GB"/>
              </w:rPr>
              <w:t>0/R44</w:t>
            </w:r>
            <w:del w:id="762" w:author="Author">
              <w:r w:rsidR="00DA4989" w:rsidDel="00AA2C55">
                <w:rPr>
                  <w:rFonts w:ascii="Times New Roman" w:eastAsia="Times New Roman" w:hAnsi="Times New Roman" w:cs="Times New Roman"/>
                  <w:sz w:val="20"/>
                  <w:szCs w:val="20"/>
                  <w:lang w:eastAsia="en-GB"/>
                </w:rPr>
                <w:delText>3</w:delText>
              </w:r>
            </w:del>
            <w:ins w:id="763" w:author="Author">
              <w:r w:rsidR="00AA2C55">
                <w:rPr>
                  <w:rFonts w:ascii="Times New Roman" w:eastAsia="Times New Roman" w:hAnsi="Times New Roman" w:cs="Times New Roman"/>
                  <w:sz w:val="20"/>
                  <w:szCs w:val="20"/>
                  <w:lang w:eastAsia="en-GB"/>
                </w:rPr>
                <w:t>2</w:t>
              </w:r>
            </w:ins>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PK33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ins w:id="764" w:author="Author">
              <w:r w:rsidR="00AA2C55">
                <w:rPr>
                  <w:rFonts w:ascii="Times New Roman" w:eastAsia="Times New Roman" w:hAnsi="Times New Roman" w:cs="Times New Roman"/>
                  <w:sz w:val="20"/>
                  <w:szCs w:val="20"/>
                  <w:lang w:eastAsia="en-GB"/>
                </w:rPr>
                <w:t xml:space="preserve"> </w:t>
              </w:r>
              <w:r w:rsidR="00AA2C55" w:rsidRPr="00C22A7A">
                <w:rPr>
                  <w:rFonts w:ascii="Times New Roman" w:eastAsia="Times New Roman" w:hAnsi="Times New Roman" w:cs="Times New Roman"/>
                  <w:sz w:val="20"/>
                  <w:szCs w:val="20"/>
                  <w:lang w:eastAsia="en-GB"/>
                </w:rPr>
                <w:t>- Total Pandemic all countries</w:t>
              </w:r>
            </w:ins>
          </w:p>
        </w:tc>
        <w:tc>
          <w:tcPr>
            <w:tcW w:w="4739" w:type="dxa"/>
          </w:tcPr>
          <w:p w:rsidR="00C22A7A"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r w:rsidR="00C22A7A">
              <w:rPr>
                <w:rFonts w:ascii="Times New Roman" w:eastAsia="Times New Roman" w:hAnsi="Times New Roman" w:cs="Times New Roman"/>
                <w:sz w:val="20"/>
                <w:szCs w:val="20"/>
                <w:lang w:eastAsia="en-GB"/>
              </w:rPr>
              <w:t xml:space="preserve"> for all countries identified</w:t>
            </w:r>
            <w:r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C153</w:t>
            </w:r>
            <w:r w:rsidR="00DA4989" w:rsidRPr="00E30054">
              <w:rPr>
                <w:rFonts w:ascii="Times New Roman" w:eastAsia="Times New Roman" w:hAnsi="Times New Roman" w:cs="Times New Roman"/>
                <w:sz w:val="20"/>
                <w:szCs w:val="20"/>
                <w:lang w:eastAsia="en-GB"/>
              </w:rPr>
              <w:t>0/R44</w:t>
            </w:r>
            <w:del w:id="765" w:author="Author">
              <w:r w:rsidR="00DA4989" w:rsidDel="00AA2C55">
                <w:rPr>
                  <w:rFonts w:ascii="Times New Roman" w:eastAsia="Times New Roman" w:hAnsi="Times New Roman" w:cs="Times New Roman"/>
                  <w:sz w:val="20"/>
                  <w:szCs w:val="20"/>
                  <w:lang w:eastAsia="en-GB"/>
                </w:rPr>
                <w:delText>3</w:delText>
              </w:r>
            </w:del>
            <w:ins w:id="766" w:author="Author">
              <w:r w:rsidR="00AA2C55">
                <w:rPr>
                  <w:rFonts w:ascii="Times New Roman" w:eastAsia="Times New Roman" w:hAnsi="Times New Roman" w:cs="Times New Roman"/>
                  <w:sz w:val="20"/>
                  <w:szCs w:val="20"/>
                  <w:lang w:eastAsia="en-GB"/>
                </w:rPr>
                <w:t>2</w:t>
              </w:r>
            </w:ins>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PL33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ins w:id="767" w:author="Author">
              <w:r w:rsidR="00AA2C55">
                <w:rPr>
                  <w:rFonts w:ascii="Times New Roman" w:eastAsia="Times New Roman" w:hAnsi="Times New Roman" w:cs="Times New Roman"/>
                  <w:sz w:val="20"/>
                  <w:szCs w:val="20"/>
                  <w:lang w:eastAsia="en-GB"/>
                </w:rPr>
                <w:t xml:space="preserve"> </w:t>
              </w:r>
              <w:r w:rsidR="00AA2C55" w:rsidRPr="00C22A7A">
                <w:rPr>
                  <w:rFonts w:ascii="Times New Roman" w:eastAsia="Times New Roman" w:hAnsi="Times New Roman" w:cs="Times New Roman"/>
                  <w:sz w:val="20"/>
                  <w:szCs w:val="20"/>
                  <w:lang w:eastAsia="en-GB"/>
                </w:rPr>
                <w:t>- Total Pandemic all countries</w:t>
              </w:r>
            </w:ins>
          </w:p>
        </w:tc>
        <w:tc>
          <w:tcPr>
            <w:tcW w:w="4739" w:type="dxa"/>
          </w:tcPr>
          <w:p w:rsidR="00C22A7A" w:rsidRPr="00E30054" w:rsidRDefault="00DA4989" w:rsidP="00C22A7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r w:rsidR="00C22A7A">
              <w:rPr>
                <w:rFonts w:ascii="Times New Roman" w:eastAsia="Times New Roman" w:hAnsi="Times New Roman" w:cs="Times New Roman"/>
                <w:sz w:val="20"/>
                <w:szCs w:val="20"/>
                <w:lang w:eastAsia="en-GB"/>
              </w:rPr>
              <w:t xml:space="preserve"> for all countries identified</w:t>
            </w:r>
            <w:r w:rsidR="00C22A7A"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C154</w:t>
            </w:r>
            <w:r w:rsidR="00DA4989" w:rsidRPr="00E30054">
              <w:rPr>
                <w:rFonts w:ascii="Times New Roman" w:eastAsia="Times New Roman" w:hAnsi="Times New Roman" w:cs="Times New Roman"/>
                <w:sz w:val="20"/>
                <w:szCs w:val="20"/>
                <w:lang w:eastAsia="en-GB"/>
              </w:rPr>
              <w:t>0/R44</w:t>
            </w:r>
            <w:ins w:id="768" w:author="Author">
              <w:r w:rsidR="00AA2C55">
                <w:rPr>
                  <w:rFonts w:ascii="Times New Roman" w:eastAsia="Times New Roman" w:hAnsi="Times New Roman" w:cs="Times New Roman"/>
                  <w:sz w:val="20"/>
                  <w:szCs w:val="20"/>
                  <w:lang w:eastAsia="en-GB"/>
                </w:rPr>
                <w:t>2</w:t>
              </w:r>
            </w:ins>
            <w:del w:id="769" w:author="Author">
              <w:r w:rsidR="00DA4989" w:rsidDel="00AA2C55">
                <w:rPr>
                  <w:rFonts w:ascii="Times New Roman" w:eastAsia="Times New Roman" w:hAnsi="Times New Roman" w:cs="Times New Roman"/>
                  <w:sz w:val="20"/>
                  <w:szCs w:val="20"/>
                  <w:lang w:eastAsia="en-GB"/>
                </w:rPr>
                <w:delText>3</w:delText>
              </w:r>
            </w:del>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PM33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Pandemic all countries</w:t>
            </w:r>
            <w:ins w:id="770" w:author="Author">
              <w:r w:rsidR="00AA2C55">
                <w:rPr>
                  <w:rFonts w:ascii="Times New Roman" w:eastAsia="Times New Roman" w:hAnsi="Times New Roman" w:cs="Times New Roman"/>
                  <w:sz w:val="20"/>
                  <w:szCs w:val="20"/>
                  <w:lang w:eastAsia="en-GB"/>
                </w:rPr>
                <w:t xml:space="preserve"> </w:t>
              </w:r>
            </w:ins>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for the health sub-module pandemic</w:t>
            </w:r>
            <w:r w:rsidR="00C22A7A">
              <w:rPr>
                <w:rFonts w:ascii="Times New Roman" w:eastAsia="Times New Roman" w:hAnsi="Times New Roman" w:cs="Times New Roman"/>
                <w:sz w:val="20"/>
                <w:szCs w:val="20"/>
                <w:lang w:eastAsia="en-GB"/>
              </w:rPr>
              <w:t xml:space="preserve"> for all countries identified</w:t>
            </w:r>
            <w:r w:rsidR="00C22A7A" w:rsidRPr="00E30054">
              <w:rPr>
                <w:rFonts w:ascii="Times New Roman" w:eastAsia="Times New Roman" w:hAnsi="Times New Roman" w:cs="Times New Roman"/>
                <w:sz w:val="20"/>
                <w:szCs w:val="20"/>
                <w:lang w:eastAsia="en-GB"/>
              </w:rPr>
              <w:t>.</w:t>
            </w:r>
          </w:p>
        </w:tc>
      </w:tr>
    </w:tbl>
    <w:p w:rsidR="00845CB8" w:rsidRDefault="00845CB8" w:rsidP="00E06000"/>
    <w:sectPr w:rsidR="00845C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F3287D"/>
    <w:multiLevelType w:val="hybridMultilevel"/>
    <w:tmpl w:val="FA5EAD72"/>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45CB8"/>
    <w:rsid w:val="00020F4A"/>
    <w:rsid w:val="00037CB6"/>
    <w:rsid w:val="00092E15"/>
    <w:rsid w:val="0011704B"/>
    <w:rsid w:val="00142DA6"/>
    <w:rsid w:val="001850FC"/>
    <w:rsid w:val="00190FA5"/>
    <w:rsid w:val="001C2C16"/>
    <w:rsid w:val="001F160E"/>
    <w:rsid w:val="001F790E"/>
    <w:rsid w:val="002151F7"/>
    <w:rsid w:val="00250A5F"/>
    <w:rsid w:val="00257174"/>
    <w:rsid w:val="00260423"/>
    <w:rsid w:val="00262FA8"/>
    <w:rsid w:val="002864A2"/>
    <w:rsid w:val="002B652F"/>
    <w:rsid w:val="002B7C1D"/>
    <w:rsid w:val="00305C2F"/>
    <w:rsid w:val="00310F34"/>
    <w:rsid w:val="00311A43"/>
    <w:rsid w:val="003239B1"/>
    <w:rsid w:val="00392443"/>
    <w:rsid w:val="003C3EE1"/>
    <w:rsid w:val="0044723B"/>
    <w:rsid w:val="00462B7D"/>
    <w:rsid w:val="00467678"/>
    <w:rsid w:val="004950FA"/>
    <w:rsid w:val="004A0244"/>
    <w:rsid w:val="004A1CEA"/>
    <w:rsid w:val="004A3FE4"/>
    <w:rsid w:val="004B25B1"/>
    <w:rsid w:val="004E237F"/>
    <w:rsid w:val="004E7122"/>
    <w:rsid w:val="00506B16"/>
    <w:rsid w:val="005446B2"/>
    <w:rsid w:val="00567BCE"/>
    <w:rsid w:val="00572F90"/>
    <w:rsid w:val="00575E88"/>
    <w:rsid w:val="00595678"/>
    <w:rsid w:val="005A6674"/>
    <w:rsid w:val="005B756F"/>
    <w:rsid w:val="00622636"/>
    <w:rsid w:val="00624681"/>
    <w:rsid w:val="00654E03"/>
    <w:rsid w:val="00694850"/>
    <w:rsid w:val="00695A8F"/>
    <w:rsid w:val="006D2696"/>
    <w:rsid w:val="006E4A52"/>
    <w:rsid w:val="006F0EE1"/>
    <w:rsid w:val="00744B25"/>
    <w:rsid w:val="007A25E5"/>
    <w:rsid w:val="007B128E"/>
    <w:rsid w:val="007C396A"/>
    <w:rsid w:val="007C6F5F"/>
    <w:rsid w:val="007D6CEC"/>
    <w:rsid w:val="00845CB8"/>
    <w:rsid w:val="00846DCD"/>
    <w:rsid w:val="00872860"/>
    <w:rsid w:val="00882BEE"/>
    <w:rsid w:val="008B0751"/>
    <w:rsid w:val="008F190C"/>
    <w:rsid w:val="008F1EEE"/>
    <w:rsid w:val="008F78F3"/>
    <w:rsid w:val="00922B9F"/>
    <w:rsid w:val="00991F48"/>
    <w:rsid w:val="009A1D5D"/>
    <w:rsid w:val="009B53C2"/>
    <w:rsid w:val="009F11BB"/>
    <w:rsid w:val="00A14BBB"/>
    <w:rsid w:val="00A32F9B"/>
    <w:rsid w:val="00A36D30"/>
    <w:rsid w:val="00A41CAD"/>
    <w:rsid w:val="00A61B9D"/>
    <w:rsid w:val="00A61D9B"/>
    <w:rsid w:val="00A930C3"/>
    <w:rsid w:val="00AA2C55"/>
    <w:rsid w:val="00AA34E1"/>
    <w:rsid w:val="00AB57AB"/>
    <w:rsid w:val="00AC1228"/>
    <w:rsid w:val="00AF4738"/>
    <w:rsid w:val="00AF67A5"/>
    <w:rsid w:val="00AF7DCD"/>
    <w:rsid w:val="00B4387F"/>
    <w:rsid w:val="00B43C2B"/>
    <w:rsid w:val="00B74BC7"/>
    <w:rsid w:val="00BD2166"/>
    <w:rsid w:val="00BE1F32"/>
    <w:rsid w:val="00C05282"/>
    <w:rsid w:val="00C22A7A"/>
    <w:rsid w:val="00C3547E"/>
    <w:rsid w:val="00C402DF"/>
    <w:rsid w:val="00C40AF1"/>
    <w:rsid w:val="00C42466"/>
    <w:rsid w:val="00C61B86"/>
    <w:rsid w:val="00C92450"/>
    <w:rsid w:val="00CB1443"/>
    <w:rsid w:val="00CB719F"/>
    <w:rsid w:val="00D333CD"/>
    <w:rsid w:val="00D743E1"/>
    <w:rsid w:val="00D92423"/>
    <w:rsid w:val="00DA4989"/>
    <w:rsid w:val="00DB72E9"/>
    <w:rsid w:val="00E06000"/>
    <w:rsid w:val="00E13DB9"/>
    <w:rsid w:val="00E45CE1"/>
    <w:rsid w:val="00E50440"/>
    <w:rsid w:val="00E8168B"/>
    <w:rsid w:val="00EE2529"/>
    <w:rsid w:val="00F10BF1"/>
    <w:rsid w:val="00F536DA"/>
    <w:rsid w:val="00FB157B"/>
    <w:rsid w:val="00FC7A9C"/>
    <w:rsid w:val="00FE6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C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60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790E"/>
    <w:pPr>
      <w:ind w:left="720"/>
      <w:contextualSpacing/>
    </w:pPr>
  </w:style>
  <w:style w:type="paragraph" w:styleId="BalloonText">
    <w:name w:val="Balloon Text"/>
    <w:basedOn w:val="Normal"/>
    <w:link w:val="BalloonTextChar"/>
    <w:uiPriority w:val="99"/>
    <w:semiHidden/>
    <w:unhideWhenUsed/>
    <w:rsid w:val="00CB7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19F"/>
    <w:rPr>
      <w:rFonts w:ascii="Tahoma" w:hAnsi="Tahoma" w:cs="Tahoma"/>
      <w:sz w:val="16"/>
      <w:szCs w:val="16"/>
    </w:rPr>
  </w:style>
  <w:style w:type="character" w:styleId="CommentReference">
    <w:name w:val="annotation reference"/>
    <w:basedOn w:val="DefaultParagraphFont"/>
    <w:uiPriority w:val="99"/>
    <w:semiHidden/>
    <w:unhideWhenUsed/>
    <w:rsid w:val="00AA34E1"/>
    <w:rPr>
      <w:sz w:val="16"/>
      <w:szCs w:val="16"/>
    </w:rPr>
  </w:style>
  <w:style w:type="paragraph" w:styleId="CommentText">
    <w:name w:val="annotation text"/>
    <w:basedOn w:val="Normal"/>
    <w:link w:val="CommentTextChar"/>
    <w:uiPriority w:val="99"/>
    <w:semiHidden/>
    <w:unhideWhenUsed/>
    <w:rsid w:val="00AA34E1"/>
    <w:pPr>
      <w:spacing w:line="240" w:lineRule="auto"/>
    </w:pPr>
    <w:rPr>
      <w:sz w:val="20"/>
      <w:szCs w:val="20"/>
    </w:rPr>
  </w:style>
  <w:style w:type="character" w:customStyle="1" w:styleId="CommentTextChar">
    <w:name w:val="Comment Text Char"/>
    <w:basedOn w:val="DefaultParagraphFont"/>
    <w:link w:val="CommentText"/>
    <w:uiPriority w:val="99"/>
    <w:semiHidden/>
    <w:rsid w:val="00AA34E1"/>
    <w:rPr>
      <w:sz w:val="20"/>
      <w:szCs w:val="20"/>
    </w:rPr>
  </w:style>
  <w:style w:type="paragraph" w:styleId="CommentSubject">
    <w:name w:val="annotation subject"/>
    <w:basedOn w:val="CommentText"/>
    <w:next w:val="CommentText"/>
    <w:link w:val="CommentSubjectChar"/>
    <w:uiPriority w:val="99"/>
    <w:semiHidden/>
    <w:unhideWhenUsed/>
    <w:rsid w:val="00AA34E1"/>
    <w:rPr>
      <w:b/>
      <w:bCs/>
    </w:rPr>
  </w:style>
  <w:style w:type="character" w:customStyle="1" w:styleId="CommentSubjectChar">
    <w:name w:val="Comment Subject Char"/>
    <w:basedOn w:val="CommentTextChar"/>
    <w:link w:val="CommentSubject"/>
    <w:uiPriority w:val="99"/>
    <w:semiHidden/>
    <w:rsid w:val="00AA34E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C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60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790E"/>
    <w:pPr>
      <w:ind w:left="720"/>
      <w:contextualSpacing/>
    </w:pPr>
  </w:style>
  <w:style w:type="paragraph" w:styleId="BalloonText">
    <w:name w:val="Balloon Text"/>
    <w:basedOn w:val="Normal"/>
    <w:link w:val="BalloonTextChar"/>
    <w:uiPriority w:val="99"/>
    <w:semiHidden/>
    <w:unhideWhenUsed/>
    <w:rsid w:val="00CB7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19F"/>
    <w:rPr>
      <w:rFonts w:ascii="Tahoma" w:hAnsi="Tahoma" w:cs="Tahoma"/>
      <w:sz w:val="16"/>
      <w:szCs w:val="16"/>
    </w:rPr>
  </w:style>
  <w:style w:type="character" w:styleId="CommentReference">
    <w:name w:val="annotation reference"/>
    <w:basedOn w:val="DefaultParagraphFont"/>
    <w:uiPriority w:val="99"/>
    <w:semiHidden/>
    <w:unhideWhenUsed/>
    <w:rsid w:val="00AA34E1"/>
    <w:rPr>
      <w:sz w:val="16"/>
      <w:szCs w:val="16"/>
    </w:rPr>
  </w:style>
  <w:style w:type="paragraph" w:styleId="CommentText">
    <w:name w:val="annotation text"/>
    <w:basedOn w:val="Normal"/>
    <w:link w:val="CommentTextChar"/>
    <w:uiPriority w:val="99"/>
    <w:semiHidden/>
    <w:unhideWhenUsed/>
    <w:rsid w:val="00AA34E1"/>
    <w:pPr>
      <w:spacing w:line="240" w:lineRule="auto"/>
    </w:pPr>
    <w:rPr>
      <w:sz w:val="20"/>
      <w:szCs w:val="20"/>
    </w:rPr>
  </w:style>
  <w:style w:type="character" w:customStyle="1" w:styleId="CommentTextChar">
    <w:name w:val="Comment Text Char"/>
    <w:basedOn w:val="DefaultParagraphFont"/>
    <w:link w:val="CommentText"/>
    <w:uiPriority w:val="99"/>
    <w:semiHidden/>
    <w:rsid w:val="00AA34E1"/>
    <w:rPr>
      <w:sz w:val="20"/>
      <w:szCs w:val="20"/>
    </w:rPr>
  </w:style>
  <w:style w:type="paragraph" w:styleId="CommentSubject">
    <w:name w:val="annotation subject"/>
    <w:basedOn w:val="CommentText"/>
    <w:next w:val="CommentText"/>
    <w:link w:val="CommentSubjectChar"/>
    <w:uiPriority w:val="99"/>
    <w:semiHidden/>
    <w:unhideWhenUsed/>
    <w:rsid w:val="00AA34E1"/>
    <w:rPr>
      <w:b/>
      <w:bCs/>
    </w:rPr>
  </w:style>
  <w:style w:type="character" w:customStyle="1" w:styleId="CommentSubjectChar">
    <w:name w:val="Comment Subject Char"/>
    <w:basedOn w:val="CommentTextChar"/>
    <w:link w:val="CommentSubject"/>
    <w:uiPriority w:val="99"/>
    <w:semiHidden/>
    <w:rsid w:val="00AA34E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068232">
      <w:bodyDiv w:val="1"/>
      <w:marLeft w:val="0"/>
      <w:marRight w:val="0"/>
      <w:marTop w:val="0"/>
      <w:marBottom w:val="0"/>
      <w:divBdr>
        <w:top w:val="none" w:sz="0" w:space="0" w:color="auto"/>
        <w:left w:val="none" w:sz="0" w:space="0" w:color="auto"/>
        <w:bottom w:val="none" w:sz="0" w:space="0" w:color="auto"/>
        <w:right w:val="none" w:sz="0" w:space="0" w:color="auto"/>
      </w:divBdr>
    </w:div>
    <w:div w:id="1547716930">
      <w:bodyDiv w:val="1"/>
      <w:marLeft w:val="0"/>
      <w:marRight w:val="0"/>
      <w:marTop w:val="0"/>
      <w:marBottom w:val="0"/>
      <w:divBdr>
        <w:top w:val="none" w:sz="0" w:space="0" w:color="auto"/>
        <w:left w:val="none" w:sz="0" w:space="0" w:color="auto"/>
        <w:bottom w:val="none" w:sz="0" w:space="0" w:color="auto"/>
        <w:right w:val="none" w:sz="0" w:space="0" w:color="auto"/>
      </w:divBdr>
    </w:div>
    <w:div w:id="1788353623">
      <w:bodyDiv w:val="1"/>
      <w:marLeft w:val="0"/>
      <w:marRight w:val="0"/>
      <w:marTop w:val="0"/>
      <w:marBottom w:val="0"/>
      <w:divBdr>
        <w:top w:val="none" w:sz="0" w:space="0" w:color="auto"/>
        <w:left w:val="none" w:sz="0" w:space="0" w:color="auto"/>
        <w:bottom w:val="none" w:sz="0" w:space="0" w:color="auto"/>
        <w:right w:val="none" w:sz="0" w:space="0" w:color="auto"/>
      </w:divBdr>
    </w:div>
    <w:div w:id="212607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16403</Words>
  <Characters>93503</Characters>
  <Application>Microsoft Office Word</Application>
  <DocSecurity>0</DocSecurity>
  <Lines>779</Lines>
  <Paragraphs>219</Paragraphs>
  <ScaleCrop>false</ScaleCrop>
  <Company/>
  <LinksUpToDate>false</LinksUpToDate>
  <CharactersWithSpaces>109687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2015-07-02T21:16:00Z</dcterms:created>
  <dcterms:modified xsi:type="dcterms:W3CDTF">2015-07-02T21:16:00Z</dcterms:modified>
</cp:coreProperties>
</file>